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52DAA" w14:textId="77777777" w:rsidR="002A1316" w:rsidRPr="001E2B5D" w:rsidRDefault="002A1316">
      <w:pPr>
        <w:pStyle w:val="Title"/>
        <w:rPr>
          <w:rFonts w:asciiTheme="minorHAnsi" w:hAnsiTheme="minorHAnsi" w:cstheme="minorHAnsi"/>
          <w:sz w:val="22"/>
          <w:szCs w:val="22"/>
        </w:rPr>
      </w:pPr>
      <w:r w:rsidRPr="001E2B5D">
        <w:rPr>
          <w:rFonts w:asciiTheme="minorHAnsi" w:hAnsiTheme="minorHAnsi" w:cstheme="minorHAnsi"/>
          <w:sz w:val="22"/>
          <w:szCs w:val="22"/>
        </w:rPr>
        <w:t xml:space="preserve">Statutory Accounting Principles </w:t>
      </w:r>
      <w:r w:rsidR="00C6544D" w:rsidRPr="001E2B5D">
        <w:rPr>
          <w:rFonts w:asciiTheme="minorHAnsi" w:hAnsiTheme="minorHAnsi" w:cstheme="minorHAnsi"/>
          <w:sz w:val="22"/>
          <w:szCs w:val="22"/>
        </w:rPr>
        <w:t xml:space="preserve">(E) </w:t>
      </w:r>
      <w:r w:rsidRPr="001E2B5D">
        <w:rPr>
          <w:rFonts w:asciiTheme="minorHAnsi" w:hAnsiTheme="minorHAnsi" w:cstheme="minorHAnsi"/>
          <w:sz w:val="22"/>
          <w:szCs w:val="22"/>
        </w:rPr>
        <w:t>Working Group</w:t>
      </w:r>
    </w:p>
    <w:p w14:paraId="5E8586D5" w14:textId="77777777" w:rsidR="002A1316" w:rsidRPr="001E2B5D" w:rsidRDefault="002A1316">
      <w:pPr>
        <w:jc w:val="center"/>
        <w:rPr>
          <w:rFonts w:asciiTheme="minorHAnsi" w:hAnsiTheme="minorHAnsi" w:cstheme="minorHAnsi"/>
          <w:b/>
          <w:sz w:val="22"/>
          <w:szCs w:val="22"/>
        </w:rPr>
      </w:pPr>
      <w:r w:rsidRPr="001E2B5D">
        <w:rPr>
          <w:rFonts w:asciiTheme="minorHAnsi" w:hAnsiTheme="minorHAnsi" w:cstheme="minorHAnsi"/>
          <w:b/>
          <w:sz w:val="22"/>
          <w:szCs w:val="22"/>
        </w:rPr>
        <w:t>Maintenance Agenda Submission Form</w:t>
      </w:r>
    </w:p>
    <w:p w14:paraId="43927C70" w14:textId="77777777" w:rsidR="002A1316" w:rsidRPr="001E2B5D" w:rsidRDefault="002A1316">
      <w:pPr>
        <w:jc w:val="center"/>
        <w:rPr>
          <w:rFonts w:asciiTheme="minorHAnsi" w:hAnsiTheme="minorHAnsi" w:cstheme="minorHAnsi"/>
          <w:b/>
          <w:sz w:val="22"/>
          <w:szCs w:val="22"/>
        </w:rPr>
      </w:pPr>
      <w:r w:rsidRPr="001E2B5D">
        <w:rPr>
          <w:rFonts w:asciiTheme="minorHAnsi" w:hAnsiTheme="minorHAnsi" w:cstheme="minorHAnsi"/>
          <w:b/>
          <w:sz w:val="22"/>
          <w:szCs w:val="22"/>
        </w:rPr>
        <w:t>Form A</w:t>
      </w:r>
    </w:p>
    <w:p w14:paraId="65BCA41C" w14:textId="77777777" w:rsidR="002A1316" w:rsidRPr="001E2B5D" w:rsidRDefault="002A1316">
      <w:pPr>
        <w:pStyle w:val="Heading2"/>
        <w:jc w:val="center"/>
        <w:rPr>
          <w:rFonts w:asciiTheme="minorHAnsi" w:hAnsiTheme="minorHAnsi" w:cstheme="minorHAnsi"/>
          <w:sz w:val="22"/>
          <w:szCs w:val="22"/>
        </w:rPr>
      </w:pPr>
    </w:p>
    <w:p w14:paraId="10F0B4B2" w14:textId="1FCD7A80" w:rsidR="002A1316" w:rsidRPr="001E2B5D" w:rsidRDefault="002A1316" w:rsidP="00B30CA0">
      <w:pPr>
        <w:pStyle w:val="Heading2"/>
        <w:rPr>
          <w:rFonts w:asciiTheme="minorHAnsi" w:hAnsiTheme="minorHAnsi" w:cstheme="minorHAnsi"/>
          <w:b/>
          <w:sz w:val="22"/>
          <w:szCs w:val="22"/>
          <w:highlight w:val="yellow"/>
        </w:rPr>
      </w:pPr>
      <w:r w:rsidRPr="001E2B5D">
        <w:rPr>
          <w:rFonts w:asciiTheme="minorHAnsi" w:hAnsiTheme="minorHAnsi" w:cstheme="minorHAnsi"/>
          <w:b/>
          <w:sz w:val="22"/>
          <w:szCs w:val="22"/>
        </w:rPr>
        <w:t>Issue:</w:t>
      </w:r>
      <w:r w:rsidR="00EC61F1" w:rsidRPr="001E2B5D">
        <w:rPr>
          <w:rFonts w:asciiTheme="minorHAnsi" w:hAnsiTheme="minorHAnsi" w:cstheme="minorHAnsi"/>
          <w:b/>
          <w:sz w:val="22"/>
          <w:szCs w:val="22"/>
        </w:rPr>
        <w:t xml:space="preserve"> </w:t>
      </w:r>
      <w:r w:rsidR="00936DDD" w:rsidRPr="00936DDD">
        <w:rPr>
          <w:rFonts w:asciiTheme="minorHAnsi" w:hAnsiTheme="minorHAnsi" w:cstheme="minorHAnsi"/>
          <w:b/>
          <w:sz w:val="22"/>
          <w:szCs w:val="22"/>
        </w:rPr>
        <w:t>Retirement Plan Assets</w:t>
      </w:r>
      <w:r w:rsidR="00936DDD">
        <w:rPr>
          <w:rFonts w:asciiTheme="minorHAnsi" w:hAnsiTheme="minorHAnsi" w:cstheme="minorHAnsi"/>
          <w:b/>
          <w:sz w:val="22"/>
          <w:szCs w:val="22"/>
        </w:rPr>
        <w:t xml:space="preserve"> Held at NAV</w:t>
      </w:r>
    </w:p>
    <w:p w14:paraId="7D50C110" w14:textId="77777777" w:rsidR="00B30CA0" w:rsidRPr="001E2B5D" w:rsidRDefault="00B30CA0" w:rsidP="00B30CA0">
      <w:pPr>
        <w:rPr>
          <w:rFonts w:asciiTheme="minorHAnsi" w:hAnsiTheme="minorHAnsi" w:cstheme="minorHAnsi"/>
          <w:sz w:val="22"/>
          <w:szCs w:val="22"/>
          <w:highlight w:val="yellow"/>
        </w:rPr>
      </w:pPr>
    </w:p>
    <w:p w14:paraId="1E0B900E" w14:textId="77777777" w:rsidR="002A1316" w:rsidRPr="001E2B5D" w:rsidRDefault="002A1316" w:rsidP="00B30CA0">
      <w:pPr>
        <w:jc w:val="both"/>
        <w:rPr>
          <w:rFonts w:asciiTheme="minorHAnsi" w:hAnsiTheme="minorHAnsi" w:cstheme="minorHAnsi"/>
          <w:b/>
          <w:sz w:val="22"/>
          <w:szCs w:val="22"/>
        </w:rPr>
      </w:pPr>
      <w:r w:rsidRPr="001E2B5D">
        <w:rPr>
          <w:rFonts w:asciiTheme="minorHAnsi" w:hAnsiTheme="minorHAnsi" w:cstheme="minorHAnsi"/>
          <w:b/>
          <w:sz w:val="22"/>
          <w:szCs w:val="22"/>
        </w:rPr>
        <w:t>Check (applicable entity):</w:t>
      </w:r>
    </w:p>
    <w:p w14:paraId="3CA22BB3" w14:textId="77777777" w:rsidR="006B37DD" w:rsidRPr="001E2B5D" w:rsidRDefault="006B37DD" w:rsidP="006B37DD">
      <w:pPr>
        <w:tabs>
          <w:tab w:val="center" w:pos="4455"/>
          <w:tab w:val="center" w:pos="5886"/>
          <w:tab w:val="center" w:pos="7326"/>
        </w:tabs>
        <w:jc w:val="both"/>
        <w:rPr>
          <w:rFonts w:asciiTheme="minorHAnsi" w:hAnsiTheme="minorHAnsi" w:cstheme="minorHAnsi"/>
          <w:sz w:val="22"/>
          <w:szCs w:val="22"/>
        </w:rPr>
      </w:pPr>
      <w:r w:rsidRPr="001E2B5D">
        <w:rPr>
          <w:rFonts w:asciiTheme="minorHAnsi" w:hAnsiTheme="minorHAnsi" w:cstheme="minorHAnsi"/>
          <w:sz w:val="22"/>
          <w:szCs w:val="22"/>
        </w:rPr>
        <w:tab/>
        <w:t>P/C</w:t>
      </w:r>
      <w:r w:rsidRPr="001E2B5D">
        <w:rPr>
          <w:rFonts w:asciiTheme="minorHAnsi" w:hAnsiTheme="minorHAnsi" w:cstheme="minorHAnsi"/>
          <w:sz w:val="22"/>
          <w:szCs w:val="22"/>
        </w:rPr>
        <w:tab/>
        <w:t>Life</w:t>
      </w:r>
      <w:r w:rsidRPr="001E2B5D">
        <w:rPr>
          <w:rFonts w:asciiTheme="minorHAnsi" w:hAnsiTheme="minorHAnsi" w:cstheme="minorHAnsi"/>
          <w:sz w:val="22"/>
          <w:szCs w:val="22"/>
        </w:rPr>
        <w:tab/>
        <w:t>Health</w:t>
      </w:r>
    </w:p>
    <w:p w14:paraId="347337DD" w14:textId="77777777" w:rsidR="002A1316" w:rsidRPr="001E2B5D" w:rsidRDefault="002A1316" w:rsidP="00B30CA0">
      <w:pPr>
        <w:ind w:firstLine="720"/>
        <w:jc w:val="both"/>
        <w:rPr>
          <w:rFonts w:asciiTheme="minorHAnsi" w:hAnsiTheme="minorHAnsi" w:cstheme="minorHAnsi"/>
          <w:sz w:val="22"/>
          <w:szCs w:val="22"/>
        </w:rPr>
      </w:pPr>
      <w:r w:rsidRPr="001E2B5D">
        <w:rPr>
          <w:rFonts w:asciiTheme="minorHAnsi" w:hAnsiTheme="minorHAnsi" w:cstheme="minorHAnsi"/>
          <w:sz w:val="22"/>
          <w:szCs w:val="22"/>
        </w:rPr>
        <w:t>Modification of existing SSAP</w:t>
      </w:r>
      <w:r w:rsidRPr="001E2B5D">
        <w:rPr>
          <w:rFonts w:asciiTheme="minorHAnsi" w:hAnsiTheme="minorHAnsi" w:cstheme="minorHAnsi"/>
          <w:sz w:val="22"/>
          <w:szCs w:val="22"/>
        </w:rPr>
        <w:tab/>
      </w:r>
      <w:r w:rsidRPr="001E2B5D">
        <w:rPr>
          <w:rFonts w:asciiTheme="minorHAnsi" w:hAnsiTheme="minorHAnsi" w:cstheme="minorHAnsi"/>
          <w:sz w:val="22"/>
          <w:szCs w:val="22"/>
        </w:rPr>
        <w:tab/>
      </w:r>
      <w:r w:rsidRPr="001E2B5D">
        <w:rPr>
          <w:rFonts w:asciiTheme="minorHAnsi" w:hAnsiTheme="minorHAnsi" w:cstheme="minorHAnsi"/>
          <w:sz w:val="22"/>
          <w:szCs w:val="22"/>
        </w:rPr>
        <w:fldChar w:fldCharType="begin">
          <w:ffData>
            <w:name w:val="Check1"/>
            <w:enabled/>
            <w:calcOnExit w:val="0"/>
            <w:checkBox>
              <w:sizeAuto/>
              <w:default w:val="1"/>
            </w:checkBox>
          </w:ffData>
        </w:fldChar>
      </w:r>
      <w:bookmarkStart w:id="0" w:name="Check1"/>
      <w:r w:rsidRPr="001E2B5D">
        <w:rPr>
          <w:rFonts w:asciiTheme="minorHAnsi" w:hAnsiTheme="minorHAnsi" w:cstheme="minorHAnsi"/>
          <w:sz w:val="22"/>
          <w:szCs w:val="22"/>
        </w:rPr>
        <w:instrText xml:space="preserve"> FORMCHECKBOX </w:instrText>
      </w:r>
      <w:r w:rsidRPr="001E2B5D">
        <w:rPr>
          <w:rFonts w:asciiTheme="minorHAnsi" w:hAnsiTheme="minorHAnsi" w:cstheme="minorHAnsi"/>
          <w:sz w:val="22"/>
          <w:szCs w:val="22"/>
        </w:rPr>
      </w:r>
      <w:r w:rsidRPr="001E2B5D">
        <w:rPr>
          <w:rFonts w:asciiTheme="minorHAnsi" w:hAnsiTheme="minorHAnsi" w:cstheme="minorHAnsi"/>
          <w:sz w:val="22"/>
          <w:szCs w:val="22"/>
        </w:rPr>
        <w:fldChar w:fldCharType="separate"/>
      </w:r>
      <w:r w:rsidRPr="001E2B5D">
        <w:rPr>
          <w:rFonts w:asciiTheme="minorHAnsi" w:hAnsiTheme="minorHAnsi" w:cstheme="minorHAnsi"/>
          <w:sz w:val="22"/>
          <w:szCs w:val="22"/>
        </w:rPr>
        <w:fldChar w:fldCharType="end"/>
      </w:r>
      <w:bookmarkEnd w:id="0"/>
      <w:r w:rsidRPr="001E2B5D">
        <w:rPr>
          <w:rFonts w:asciiTheme="minorHAnsi" w:hAnsiTheme="minorHAnsi" w:cstheme="minorHAnsi"/>
          <w:sz w:val="22"/>
          <w:szCs w:val="22"/>
        </w:rPr>
        <w:tab/>
      </w:r>
      <w:r w:rsidRPr="001E2B5D">
        <w:rPr>
          <w:rFonts w:asciiTheme="minorHAnsi" w:hAnsiTheme="minorHAnsi" w:cstheme="minorHAnsi"/>
          <w:sz w:val="22"/>
          <w:szCs w:val="22"/>
        </w:rPr>
        <w:tab/>
      </w:r>
      <w:r w:rsidRPr="001E2B5D">
        <w:rPr>
          <w:rFonts w:asciiTheme="minorHAnsi" w:hAnsiTheme="minorHAnsi" w:cstheme="minorHAnsi"/>
          <w:sz w:val="22"/>
          <w:szCs w:val="22"/>
        </w:rPr>
        <w:fldChar w:fldCharType="begin">
          <w:ffData>
            <w:name w:val=""/>
            <w:enabled/>
            <w:calcOnExit w:val="0"/>
            <w:checkBox>
              <w:sizeAuto/>
              <w:default w:val="1"/>
            </w:checkBox>
          </w:ffData>
        </w:fldChar>
      </w:r>
      <w:r w:rsidRPr="001E2B5D">
        <w:rPr>
          <w:rFonts w:asciiTheme="minorHAnsi" w:hAnsiTheme="minorHAnsi" w:cstheme="minorHAnsi"/>
          <w:sz w:val="22"/>
          <w:szCs w:val="22"/>
        </w:rPr>
        <w:instrText xml:space="preserve"> FORMCHECKBOX </w:instrText>
      </w:r>
      <w:r w:rsidRPr="001E2B5D">
        <w:rPr>
          <w:rFonts w:asciiTheme="minorHAnsi" w:hAnsiTheme="minorHAnsi" w:cstheme="minorHAnsi"/>
          <w:sz w:val="22"/>
          <w:szCs w:val="22"/>
        </w:rPr>
      </w:r>
      <w:r w:rsidRPr="001E2B5D">
        <w:rPr>
          <w:rFonts w:asciiTheme="minorHAnsi" w:hAnsiTheme="minorHAnsi" w:cstheme="minorHAnsi"/>
          <w:sz w:val="22"/>
          <w:szCs w:val="22"/>
        </w:rPr>
        <w:fldChar w:fldCharType="separate"/>
      </w:r>
      <w:r w:rsidRPr="001E2B5D">
        <w:rPr>
          <w:rFonts w:asciiTheme="minorHAnsi" w:hAnsiTheme="minorHAnsi" w:cstheme="minorHAnsi"/>
          <w:sz w:val="22"/>
          <w:szCs w:val="22"/>
        </w:rPr>
        <w:fldChar w:fldCharType="end"/>
      </w:r>
      <w:r w:rsidRPr="001E2B5D">
        <w:rPr>
          <w:rFonts w:asciiTheme="minorHAnsi" w:hAnsiTheme="minorHAnsi" w:cstheme="minorHAnsi"/>
          <w:sz w:val="22"/>
          <w:szCs w:val="22"/>
        </w:rPr>
        <w:tab/>
      </w:r>
      <w:r w:rsidRPr="001E2B5D">
        <w:rPr>
          <w:rFonts w:asciiTheme="minorHAnsi" w:hAnsiTheme="minorHAnsi" w:cstheme="minorHAnsi"/>
          <w:sz w:val="22"/>
          <w:szCs w:val="22"/>
        </w:rPr>
        <w:tab/>
      </w:r>
      <w:r w:rsidRPr="001E2B5D">
        <w:rPr>
          <w:rFonts w:asciiTheme="minorHAnsi" w:hAnsiTheme="minorHAnsi" w:cstheme="minorHAnsi"/>
          <w:sz w:val="22"/>
          <w:szCs w:val="22"/>
        </w:rPr>
        <w:fldChar w:fldCharType="begin">
          <w:ffData>
            <w:name w:val=""/>
            <w:enabled/>
            <w:calcOnExit w:val="0"/>
            <w:checkBox>
              <w:sizeAuto/>
              <w:default w:val="1"/>
            </w:checkBox>
          </w:ffData>
        </w:fldChar>
      </w:r>
      <w:r w:rsidRPr="001E2B5D">
        <w:rPr>
          <w:rFonts w:asciiTheme="minorHAnsi" w:hAnsiTheme="minorHAnsi" w:cstheme="minorHAnsi"/>
          <w:sz w:val="22"/>
          <w:szCs w:val="22"/>
        </w:rPr>
        <w:instrText xml:space="preserve"> FORMCHECKBOX </w:instrText>
      </w:r>
      <w:r w:rsidRPr="001E2B5D">
        <w:rPr>
          <w:rFonts w:asciiTheme="minorHAnsi" w:hAnsiTheme="minorHAnsi" w:cstheme="minorHAnsi"/>
          <w:sz w:val="22"/>
          <w:szCs w:val="22"/>
        </w:rPr>
      </w:r>
      <w:r w:rsidRPr="001E2B5D">
        <w:rPr>
          <w:rFonts w:asciiTheme="minorHAnsi" w:hAnsiTheme="minorHAnsi" w:cstheme="minorHAnsi"/>
          <w:sz w:val="22"/>
          <w:szCs w:val="22"/>
        </w:rPr>
        <w:fldChar w:fldCharType="separate"/>
      </w:r>
      <w:r w:rsidRPr="001E2B5D">
        <w:rPr>
          <w:rFonts w:asciiTheme="minorHAnsi" w:hAnsiTheme="minorHAnsi" w:cstheme="minorHAnsi"/>
          <w:sz w:val="22"/>
          <w:szCs w:val="22"/>
        </w:rPr>
        <w:fldChar w:fldCharType="end"/>
      </w:r>
    </w:p>
    <w:p w14:paraId="4332D7DA" w14:textId="77777777" w:rsidR="002A1316" w:rsidRPr="001E2B5D" w:rsidRDefault="002A1316" w:rsidP="00B30CA0">
      <w:pPr>
        <w:ind w:firstLine="720"/>
        <w:jc w:val="both"/>
        <w:rPr>
          <w:rFonts w:asciiTheme="minorHAnsi" w:hAnsiTheme="minorHAnsi" w:cstheme="minorHAnsi"/>
          <w:sz w:val="22"/>
          <w:szCs w:val="22"/>
        </w:rPr>
      </w:pPr>
      <w:r w:rsidRPr="001E2B5D">
        <w:rPr>
          <w:rFonts w:asciiTheme="minorHAnsi" w:hAnsiTheme="minorHAnsi" w:cstheme="minorHAnsi"/>
          <w:sz w:val="22"/>
          <w:szCs w:val="22"/>
        </w:rPr>
        <w:t xml:space="preserve">New Issue or SSAP   </w:t>
      </w:r>
      <w:r w:rsidRPr="001E2B5D">
        <w:rPr>
          <w:rFonts w:asciiTheme="minorHAnsi" w:hAnsiTheme="minorHAnsi" w:cstheme="minorHAnsi"/>
          <w:sz w:val="22"/>
          <w:szCs w:val="22"/>
        </w:rPr>
        <w:tab/>
      </w:r>
      <w:r w:rsidRPr="001E2B5D">
        <w:rPr>
          <w:rFonts w:asciiTheme="minorHAnsi" w:hAnsiTheme="minorHAnsi" w:cstheme="minorHAnsi"/>
          <w:sz w:val="22"/>
          <w:szCs w:val="22"/>
        </w:rPr>
        <w:tab/>
        <w:t xml:space="preserve">       </w:t>
      </w:r>
      <w:r w:rsidRPr="001E2B5D">
        <w:rPr>
          <w:rFonts w:asciiTheme="minorHAnsi" w:hAnsiTheme="minorHAnsi" w:cstheme="minorHAnsi"/>
          <w:sz w:val="22"/>
          <w:szCs w:val="22"/>
        </w:rPr>
        <w:tab/>
      </w:r>
      <w:r w:rsidRPr="001E2B5D">
        <w:rPr>
          <w:rFonts w:asciiTheme="minorHAnsi" w:hAnsiTheme="minorHAnsi" w:cstheme="minorHAnsi"/>
          <w:sz w:val="22"/>
          <w:szCs w:val="22"/>
        </w:rPr>
        <w:fldChar w:fldCharType="begin">
          <w:ffData>
            <w:name w:val=""/>
            <w:enabled/>
            <w:calcOnExit w:val="0"/>
            <w:checkBox>
              <w:sizeAuto/>
              <w:default w:val="0"/>
            </w:checkBox>
          </w:ffData>
        </w:fldChar>
      </w:r>
      <w:r w:rsidRPr="001E2B5D">
        <w:rPr>
          <w:rFonts w:asciiTheme="minorHAnsi" w:hAnsiTheme="minorHAnsi" w:cstheme="minorHAnsi"/>
          <w:sz w:val="22"/>
          <w:szCs w:val="22"/>
        </w:rPr>
        <w:instrText xml:space="preserve"> FORMCHECKBOX </w:instrText>
      </w:r>
      <w:r w:rsidRPr="001E2B5D">
        <w:rPr>
          <w:rFonts w:asciiTheme="minorHAnsi" w:hAnsiTheme="minorHAnsi" w:cstheme="minorHAnsi"/>
          <w:sz w:val="22"/>
          <w:szCs w:val="22"/>
        </w:rPr>
      </w:r>
      <w:r w:rsidRPr="001E2B5D">
        <w:rPr>
          <w:rFonts w:asciiTheme="minorHAnsi" w:hAnsiTheme="minorHAnsi" w:cstheme="minorHAnsi"/>
          <w:sz w:val="22"/>
          <w:szCs w:val="22"/>
        </w:rPr>
        <w:fldChar w:fldCharType="separate"/>
      </w:r>
      <w:r w:rsidRPr="001E2B5D">
        <w:rPr>
          <w:rFonts w:asciiTheme="minorHAnsi" w:hAnsiTheme="minorHAnsi" w:cstheme="minorHAnsi"/>
          <w:sz w:val="22"/>
          <w:szCs w:val="22"/>
        </w:rPr>
        <w:fldChar w:fldCharType="end"/>
      </w:r>
      <w:r w:rsidRPr="001E2B5D">
        <w:rPr>
          <w:rFonts w:asciiTheme="minorHAnsi" w:hAnsiTheme="minorHAnsi" w:cstheme="minorHAnsi"/>
          <w:sz w:val="22"/>
          <w:szCs w:val="22"/>
        </w:rPr>
        <w:tab/>
      </w:r>
      <w:r w:rsidRPr="001E2B5D">
        <w:rPr>
          <w:rFonts w:asciiTheme="minorHAnsi" w:hAnsiTheme="minorHAnsi" w:cstheme="minorHAnsi"/>
          <w:sz w:val="22"/>
          <w:szCs w:val="22"/>
        </w:rPr>
        <w:tab/>
      </w:r>
      <w:r w:rsidRPr="001E2B5D">
        <w:rPr>
          <w:rFonts w:asciiTheme="minorHAnsi" w:hAnsiTheme="minorHAnsi" w:cstheme="minorHAnsi"/>
          <w:sz w:val="22"/>
          <w:szCs w:val="22"/>
        </w:rPr>
        <w:fldChar w:fldCharType="begin">
          <w:ffData>
            <w:name w:val=""/>
            <w:enabled/>
            <w:calcOnExit w:val="0"/>
            <w:checkBox>
              <w:sizeAuto/>
              <w:default w:val="0"/>
            </w:checkBox>
          </w:ffData>
        </w:fldChar>
      </w:r>
      <w:r w:rsidRPr="001E2B5D">
        <w:rPr>
          <w:rFonts w:asciiTheme="minorHAnsi" w:hAnsiTheme="minorHAnsi" w:cstheme="minorHAnsi"/>
          <w:sz w:val="22"/>
          <w:szCs w:val="22"/>
        </w:rPr>
        <w:instrText xml:space="preserve"> FORMCHECKBOX </w:instrText>
      </w:r>
      <w:r w:rsidRPr="001E2B5D">
        <w:rPr>
          <w:rFonts w:asciiTheme="minorHAnsi" w:hAnsiTheme="minorHAnsi" w:cstheme="minorHAnsi"/>
          <w:sz w:val="22"/>
          <w:szCs w:val="22"/>
        </w:rPr>
      </w:r>
      <w:r w:rsidRPr="001E2B5D">
        <w:rPr>
          <w:rFonts w:asciiTheme="minorHAnsi" w:hAnsiTheme="minorHAnsi" w:cstheme="minorHAnsi"/>
          <w:sz w:val="22"/>
          <w:szCs w:val="22"/>
        </w:rPr>
        <w:fldChar w:fldCharType="separate"/>
      </w:r>
      <w:r w:rsidRPr="001E2B5D">
        <w:rPr>
          <w:rFonts w:asciiTheme="minorHAnsi" w:hAnsiTheme="minorHAnsi" w:cstheme="minorHAnsi"/>
          <w:sz w:val="22"/>
          <w:szCs w:val="22"/>
        </w:rPr>
        <w:fldChar w:fldCharType="end"/>
      </w:r>
      <w:r w:rsidRPr="001E2B5D">
        <w:rPr>
          <w:rFonts w:asciiTheme="minorHAnsi" w:hAnsiTheme="minorHAnsi" w:cstheme="minorHAnsi"/>
          <w:sz w:val="22"/>
          <w:szCs w:val="22"/>
        </w:rPr>
        <w:tab/>
      </w:r>
      <w:r w:rsidRPr="001E2B5D">
        <w:rPr>
          <w:rFonts w:asciiTheme="minorHAnsi" w:hAnsiTheme="minorHAnsi" w:cstheme="minorHAnsi"/>
          <w:sz w:val="22"/>
          <w:szCs w:val="22"/>
        </w:rPr>
        <w:tab/>
      </w:r>
      <w:r w:rsidRPr="001E2B5D">
        <w:rPr>
          <w:rFonts w:asciiTheme="minorHAnsi" w:hAnsiTheme="minorHAnsi" w:cstheme="minorHAnsi"/>
          <w:sz w:val="22"/>
          <w:szCs w:val="22"/>
        </w:rPr>
        <w:fldChar w:fldCharType="begin">
          <w:ffData>
            <w:name w:val=""/>
            <w:enabled/>
            <w:calcOnExit w:val="0"/>
            <w:checkBox>
              <w:sizeAuto/>
              <w:default w:val="0"/>
            </w:checkBox>
          </w:ffData>
        </w:fldChar>
      </w:r>
      <w:r w:rsidRPr="001E2B5D">
        <w:rPr>
          <w:rFonts w:asciiTheme="minorHAnsi" w:hAnsiTheme="minorHAnsi" w:cstheme="minorHAnsi"/>
          <w:sz w:val="22"/>
          <w:szCs w:val="22"/>
        </w:rPr>
        <w:instrText xml:space="preserve"> FORMCHECKBOX </w:instrText>
      </w:r>
      <w:r w:rsidRPr="001E2B5D">
        <w:rPr>
          <w:rFonts w:asciiTheme="minorHAnsi" w:hAnsiTheme="minorHAnsi" w:cstheme="minorHAnsi"/>
          <w:sz w:val="22"/>
          <w:szCs w:val="22"/>
        </w:rPr>
      </w:r>
      <w:r w:rsidRPr="001E2B5D">
        <w:rPr>
          <w:rFonts w:asciiTheme="minorHAnsi" w:hAnsiTheme="minorHAnsi" w:cstheme="minorHAnsi"/>
          <w:sz w:val="22"/>
          <w:szCs w:val="22"/>
        </w:rPr>
        <w:fldChar w:fldCharType="separate"/>
      </w:r>
      <w:r w:rsidRPr="001E2B5D">
        <w:rPr>
          <w:rFonts w:asciiTheme="minorHAnsi" w:hAnsiTheme="minorHAnsi" w:cstheme="minorHAnsi"/>
          <w:sz w:val="22"/>
          <w:szCs w:val="22"/>
        </w:rPr>
        <w:fldChar w:fldCharType="end"/>
      </w:r>
    </w:p>
    <w:p w14:paraId="108F9360" w14:textId="77777777" w:rsidR="0044022E" w:rsidRPr="001E2B5D" w:rsidRDefault="0044022E" w:rsidP="0044022E">
      <w:pPr>
        <w:ind w:firstLine="720"/>
        <w:jc w:val="both"/>
        <w:rPr>
          <w:rFonts w:asciiTheme="minorHAnsi" w:hAnsiTheme="minorHAnsi" w:cstheme="minorHAnsi"/>
          <w:sz w:val="22"/>
          <w:szCs w:val="22"/>
        </w:rPr>
      </w:pPr>
      <w:r w:rsidRPr="001E2B5D">
        <w:rPr>
          <w:rFonts w:asciiTheme="minorHAnsi" w:hAnsiTheme="minorHAnsi" w:cstheme="minorHAnsi"/>
          <w:sz w:val="22"/>
          <w:szCs w:val="22"/>
        </w:rPr>
        <w:t xml:space="preserve">Interpretation </w:t>
      </w:r>
      <w:r w:rsidRPr="001E2B5D">
        <w:rPr>
          <w:rFonts w:asciiTheme="minorHAnsi" w:hAnsiTheme="minorHAnsi" w:cstheme="minorHAnsi"/>
          <w:sz w:val="22"/>
          <w:szCs w:val="22"/>
        </w:rPr>
        <w:tab/>
      </w:r>
      <w:r w:rsidRPr="001E2B5D">
        <w:rPr>
          <w:rFonts w:asciiTheme="minorHAnsi" w:hAnsiTheme="minorHAnsi" w:cstheme="minorHAnsi"/>
          <w:sz w:val="22"/>
          <w:szCs w:val="22"/>
        </w:rPr>
        <w:tab/>
      </w:r>
      <w:r w:rsidRPr="001E2B5D">
        <w:rPr>
          <w:rFonts w:asciiTheme="minorHAnsi" w:hAnsiTheme="minorHAnsi" w:cstheme="minorHAnsi"/>
          <w:sz w:val="22"/>
          <w:szCs w:val="22"/>
        </w:rPr>
        <w:tab/>
      </w:r>
      <w:r w:rsidRPr="001E2B5D">
        <w:rPr>
          <w:rFonts w:asciiTheme="minorHAnsi" w:hAnsiTheme="minorHAnsi" w:cstheme="minorHAnsi"/>
          <w:sz w:val="22"/>
          <w:szCs w:val="22"/>
        </w:rPr>
        <w:tab/>
      </w:r>
      <w:r w:rsidRPr="001E2B5D">
        <w:rPr>
          <w:rFonts w:asciiTheme="minorHAnsi" w:hAnsiTheme="minorHAnsi" w:cstheme="minorHAnsi"/>
          <w:sz w:val="22"/>
          <w:szCs w:val="22"/>
        </w:rPr>
        <w:fldChar w:fldCharType="begin">
          <w:ffData>
            <w:name w:val=""/>
            <w:enabled/>
            <w:calcOnExit w:val="0"/>
            <w:checkBox>
              <w:sizeAuto/>
              <w:default w:val="0"/>
            </w:checkBox>
          </w:ffData>
        </w:fldChar>
      </w:r>
      <w:r w:rsidRPr="001E2B5D">
        <w:rPr>
          <w:rFonts w:asciiTheme="minorHAnsi" w:hAnsiTheme="minorHAnsi" w:cstheme="minorHAnsi"/>
          <w:sz w:val="22"/>
          <w:szCs w:val="22"/>
        </w:rPr>
        <w:instrText xml:space="preserve"> FORMCHECKBOX </w:instrText>
      </w:r>
      <w:r w:rsidRPr="001E2B5D">
        <w:rPr>
          <w:rFonts w:asciiTheme="minorHAnsi" w:hAnsiTheme="minorHAnsi" w:cstheme="minorHAnsi"/>
          <w:sz w:val="22"/>
          <w:szCs w:val="22"/>
        </w:rPr>
      </w:r>
      <w:r w:rsidRPr="001E2B5D">
        <w:rPr>
          <w:rFonts w:asciiTheme="minorHAnsi" w:hAnsiTheme="minorHAnsi" w:cstheme="minorHAnsi"/>
          <w:sz w:val="22"/>
          <w:szCs w:val="22"/>
        </w:rPr>
        <w:fldChar w:fldCharType="separate"/>
      </w:r>
      <w:r w:rsidRPr="001E2B5D">
        <w:rPr>
          <w:rFonts w:asciiTheme="minorHAnsi" w:hAnsiTheme="minorHAnsi" w:cstheme="minorHAnsi"/>
          <w:sz w:val="22"/>
          <w:szCs w:val="22"/>
        </w:rPr>
        <w:fldChar w:fldCharType="end"/>
      </w:r>
      <w:r w:rsidRPr="001E2B5D">
        <w:rPr>
          <w:rFonts w:asciiTheme="minorHAnsi" w:hAnsiTheme="minorHAnsi" w:cstheme="minorHAnsi"/>
          <w:sz w:val="22"/>
          <w:szCs w:val="22"/>
        </w:rPr>
        <w:tab/>
      </w:r>
      <w:r w:rsidRPr="001E2B5D">
        <w:rPr>
          <w:rFonts w:asciiTheme="minorHAnsi" w:hAnsiTheme="minorHAnsi" w:cstheme="minorHAnsi"/>
          <w:sz w:val="22"/>
          <w:szCs w:val="22"/>
        </w:rPr>
        <w:tab/>
      </w:r>
      <w:r w:rsidRPr="001E2B5D">
        <w:rPr>
          <w:rFonts w:asciiTheme="minorHAnsi" w:hAnsiTheme="minorHAnsi" w:cstheme="minorHAnsi"/>
          <w:sz w:val="22"/>
          <w:szCs w:val="22"/>
        </w:rPr>
        <w:fldChar w:fldCharType="begin">
          <w:ffData>
            <w:name w:val=""/>
            <w:enabled/>
            <w:calcOnExit w:val="0"/>
            <w:checkBox>
              <w:sizeAuto/>
              <w:default w:val="0"/>
            </w:checkBox>
          </w:ffData>
        </w:fldChar>
      </w:r>
      <w:r w:rsidRPr="001E2B5D">
        <w:rPr>
          <w:rFonts w:asciiTheme="minorHAnsi" w:hAnsiTheme="minorHAnsi" w:cstheme="minorHAnsi"/>
          <w:sz w:val="22"/>
          <w:szCs w:val="22"/>
        </w:rPr>
        <w:instrText xml:space="preserve"> FORMCHECKBOX </w:instrText>
      </w:r>
      <w:r w:rsidRPr="001E2B5D">
        <w:rPr>
          <w:rFonts w:asciiTheme="minorHAnsi" w:hAnsiTheme="minorHAnsi" w:cstheme="minorHAnsi"/>
          <w:sz w:val="22"/>
          <w:szCs w:val="22"/>
        </w:rPr>
      </w:r>
      <w:r w:rsidRPr="001E2B5D">
        <w:rPr>
          <w:rFonts w:asciiTheme="minorHAnsi" w:hAnsiTheme="minorHAnsi" w:cstheme="minorHAnsi"/>
          <w:sz w:val="22"/>
          <w:szCs w:val="22"/>
        </w:rPr>
        <w:fldChar w:fldCharType="separate"/>
      </w:r>
      <w:r w:rsidRPr="001E2B5D">
        <w:rPr>
          <w:rFonts w:asciiTheme="minorHAnsi" w:hAnsiTheme="minorHAnsi" w:cstheme="minorHAnsi"/>
          <w:sz w:val="22"/>
          <w:szCs w:val="22"/>
        </w:rPr>
        <w:fldChar w:fldCharType="end"/>
      </w:r>
      <w:r w:rsidRPr="001E2B5D">
        <w:rPr>
          <w:rFonts w:asciiTheme="minorHAnsi" w:hAnsiTheme="minorHAnsi" w:cstheme="minorHAnsi"/>
          <w:sz w:val="22"/>
          <w:szCs w:val="22"/>
        </w:rPr>
        <w:tab/>
      </w:r>
      <w:r w:rsidRPr="001E2B5D">
        <w:rPr>
          <w:rFonts w:asciiTheme="minorHAnsi" w:hAnsiTheme="minorHAnsi" w:cstheme="minorHAnsi"/>
          <w:sz w:val="22"/>
          <w:szCs w:val="22"/>
        </w:rPr>
        <w:tab/>
      </w:r>
      <w:r w:rsidRPr="001E2B5D">
        <w:rPr>
          <w:rFonts w:asciiTheme="minorHAnsi" w:hAnsiTheme="minorHAnsi" w:cstheme="minorHAnsi"/>
          <w:sz w:val="22"/>
          <w:szCs w:val="22"/>
        </w:rPr>
        <w:fldChar w:fldCharType="begin">
          <w:ffData>
            <w:name w:val=""/>
            <w:enabled/>
            <w:calcOnExit w:val="0"/>
            <w:checkBox>
              <w:sizeAuto/>
              <w:default w:val="0"/>
            </w:checkBox>
          </w:ffData>
        </w:fldChar>
      </w:r>
      <w:r w:rsidRPr="001E2B5D">
        <w:rPr>
          <w:rFonts w:asciiTheme="minorHAnsi" w:hAnsiTheme="minorHAnsi" w:cstheme="minorHAnsi"/>
          <w:sz w:val="22"/>
          <w:szCs w:val="22"/>
        </w:rPr>
        <w:instrText xml:space="preserve"> FORMCHECKBOX </w:instrText>
      </w:r>
      <w:r w:rsidRPr="001E2B5D">
        <w:rPr>
          <w:rFonts w:asciiTheme="minorHAnsi" w:hAnsiTheme="minorHAnsi" w:cstheme="minorHAnsi"/>
          <w:sz w:val="22"/>
          <w:szCs w:val="22"/>
        </w:rPr>
      </w:r>
      <w:r w:rsidRPr="001E2B5D">
        <w:rPr>
          <w:rFonts w:asciiTheme="minorHAnsi" w:hAnsiTheme="minorHAnsi" w:cstheme="minorHAnsi"/>
          <w:sz w:val="22"/>
          <w:szCs w:val="22"/>
        </w:rPr>
        <w:fldChar w:fldCharType="separate"/>
      </w:r>
      <w:r w:rsidRPr="001E2B5D">
        <w:rPr>
          <w:rFonts w:asciiTheme="minorHAnsi" w:hAnsiTheme="minorHAnsi" w:cstheme="minorHAnsi"/>
          <w:sz w:val="22"/>
          <w:szCs w:val="22"/>
        </w:rPr>
        <w:fldChar w:fldCharType="end"/>
      </w:r>
    </w:p>
    <w:p w14:paraId="6F1580CB" w14:textId="77777777" w:rsidR="002A1316" w:rsidRPr="001E2B5D" w:rsidRDefault="002A1316" w:rsidP="00B30CA0">
      <w:pPr>
        <w:jc w:val="both"/>
        <w:rPr>
          <w:rFonts w:asciiTheme="minorHAnsi" w:hAnsiTheme="minorHAnsi" w:cstheme="minorHAnsi"/>
          <w:sz w:val="22"/>
          <w:szCs w:val="22"/>
        </w:rPr>
      </w:pPr>
    </w:p>
    <w:p w14:paraId="50D5BBCD" w14:textId="6F91A63D" w:rsidR="003A27D4" w:rsidRPr="006E6BC0" w:rsidRDefault="002A1316" w:rsidP="00153262">
      <w:pPr>
        <w:pStyle w:val="BodyText2"/>
        <w:rPr>
          <w:rFonts w:asciiTheme="minorHAnsi" w:hAnsiTheme="minorHAnsi" w:cstheme="minorHAnsi"/>
          <w:b w:val="0"/>
          <w:szCs w:val="22"/>
        </w:rPr>
      </w:pPr>
      <w:r w:rsidRPr="001E2B5D">
        <w:rPr>
          <w:rFonts w:asciiTheme="minorHAnsi" w:hAnsiTheme="minorHAnsi" w:cstheme="minorHAnsi"/>
          <w:bCs w:val="0"/>
          <w:szCs w:val="22"/>
        </w:rPr>
        <w:t>Description of Issue:</w:t>
      </w:r>
      <w:r w:rsidR="005F35EF" w:rsidRPr="001E2B5D">
        <w:rPr>
          <w:rFonts w:asciiTheme="minorHAnsi" w:hAnsiTheme="minorHAnsi" w:cstheme="minorHAnsi"/>
          <w:bCs w:val="0"/>
          <w:szCs w:val="22"/>
        </w:rPr>
        <w:t xml:space="preserve"> </w:t>
      </w:r>
      <w:r w:rsidR="003A27D4" w:rsidRPr="006E6BC0">
        <w:rPr>
          <w:rFonts w:asciiTheme="minorHAnsi" w:hAnsiTheme="minorHAnsi" w:cstheme="minorHAnsi"/>
          <w:b w:val="0"/>
          <w:szCs w:val="22"/>
        </w:rPr>
        <w:t xml:space="preserve">In May 2025, the Working Group received an informal comment from industry requesting clarification on how to complete fair value disclosures for retirement plan assets measured at net asset value (NAV). The comment noted that certain retirement plan assets are most appropriately classified using the NAV practical expedient within the fair value hierarchy. While this approach aligns with the guidance in </w:t>
      </w:r>
      <w:r w:rsidR="003A27D4" w:rsidRPr="006E6BC0">
        <w:rPr>
          <w:rFonts w:asciiTheme="minorHAnsi" w:hAnsiTheme="minorHAnsi" w:cstheme="minorHAnsi"/>
          <w:b w:val="0"/>
          <w:i/>
          <w:iCs/>
          <w:szCs w:val="22"/>
        </w:rPr>
        <w:t>SSAP No. 100—Fair Value</w:t>
      </w:r>
      <w:r w:rsidR="003A27D4" w:rsidRPr="006E6BC0">
        <w:rPr>
          <w:rFonts w:asciiTheme="minorHAnsi" w:hAnsiTheme="minorHAnsi" w:cstheme="minorHAnsi"/>
          <w:b w:val="0"/>
          <w:szCs w:val="22"/>
        </w:rPr>
        <w:t xml:space="preserve">, NAV is not explicitly referenced as a leveling option in either </w:t>
      </w:r>
      <w:r w:rsidR="003A27D4" w:rsidRPr="006E6BC0">
        <w:rPr>
          <w:rFonts w:asciiTheme="minorHAnsi" w:hAnsiTheme="minorHAnsi" w:cstheme="minorHAnsi"/>
          <w:b w:val="0"/>
          <w:i/>
          <w:iCs/>
          <w:szCs w:val="22"/>
        </w:rPr>
        <w:t xml:space="preserve">SSAP No. 92—Postretirement Benefits Other Than Pensions </w:t>
      </w:r>
      <w:r w:rsidR="003A27D4" w:rsidRPr="006E6BC0">
        <w:rPr>
          <w:rFonts w:asciiTheme="minorHAnsi" w:hAnsiTheme="minorHAnsi" w:cstheme="minorHAnsi"/>
          <w:b w:val="0"/>
          <w:szCs w:val="22"/>
        </w:rPr>
        <w:t xml:space="preserve">or </w:t>
      </w:r>
      <w:r w:rsidR="003A27D4" w:rsidRPr="006E6BC0">
        <w:rPr>
          <w:rFonts w:asciiTheme="minorHAnsi" w:hAnsiTheme="minorHAnsi" w:cstheme="minorHAnsi"/>
          <w:b w:val="0"/>
          <w:i/>
          <w:iCs/>
          <w:szCs w:val="22"/>
        </w:rPr>
        <w:t>SSAP No. 102—Pensions</w:t>
      </w:r>
      <w:r w:rsidR="003A27D4" w:rsidRPr="006E6BC0">
        <w:rPr>
          <w:rFonts w:asciiTheme="minorHAnsi" w:hAnsiTheme="minorHAnsi" w:cstheme="minorHAnsi"/>
          <w:b w:val="0"/>
          <w:szCs w:val="22"/>
        </w:rPr>
        <w:t xml:space="preserve">. Although the use of NAV as a measurement method </w:t>
      </w:r>
      <w:r w:rsidR="00CF0D91">
        <w:rPr>
          <w:rFonts w:asciiTheme="minorHAnsi" w:hAnsiTheme="minorHAnsi" w:cstheme="minorHAnsi"/>
          <w:b w:val="0"/>
          <w:szCs w:val="22"/>
        </w:rPr>
        <w:t>is strongly</w:t>
      </w:r>
      <w:r w:rsidR="003A27D4" w:rsidRPr="006E6BC0">
        <w:rPr>
          <w:rFonts w:asciiTheme="minorHAnsi" w:hAnsiTheme="minorHAnsi" w:cstheme="minorHAnsi"/>
          <w:b w:val="0"/>
          <w:szCs w:val="22"/>
        </w:rPr>
        <w:t xml:space="preserve"> implied within SSAP Nos. 92 and 102, the absence of a direct reference to NAV has caused some confusion. Based on paragraph 3 of SSAP No. 100, NAIC staff agrees that the NAV practical expedient is an acceptable reporting method for retirement plan assets, and that the disclosure guidance in SSAP Nos. 92 and 102 can be clarified accordingly.</w:t>
      </w:r>
      <w:r w:rsidR="0016390B">
        <w:rPr>
          <w:rFonts w:asciiTheme="minorHAnsi" w:hAnsiTheme="minorHAnsi" w:cstheme="minorHAnsi"/>
          <w:b w:val="0"/>
          <w:szCs w:val="22"/>
        </w:rPr>
        <w:t xml:space="preserve">  NAIC staff also noted that under U.S. GAAP the NAV practical expedient is allowed </w:t>
      </w:r>
      <w:r w:rsidR="008E7028">
        <w:rPr>
          <w:rFonts w:asciiTheme="minorHAnsi" w:hAnsiTheme="minorHAnsi" w:cstheme="minorHAnsi"/>
          <w:b w:val="0"/>
          <w:szCs w:val="22"/>
        </w:rPr>
        <w:t>to be used for</w:t>
      </w:r>
      <w:r w:rsidR="008B0F95">
        <w:rPr>
          <w:rFonts w:asciiTheme="minorHAnsi" w:hAnsiTheme="minorHAnsi" w:cstheme="minorHAnsi"/>
          <w:b w:val="0"/>
          <w:szCs w:val="22"/>
        </w:rPr>
        <w:t xml:space="preserve"> plan assets held</w:t>
      </w:r>
      <w:r w:rsidR="008E7028">
        <w:rPr>
          <w:rFonts w:asciiTheme="minorHAnsi" w:hAnsiTheme="minorHAnsi" w:cstheme="minorHAnsi"/>
          <w:b w:val="0"/>
          <w:szCs w:val="22"/>
        </w:rPr>
        <w:t xml:space="preserve"> in</w:t>
      </w:r>
      <w:r w:rsidR="008B0F95">
        <w:rPr>
          <w:rFonts w:asciiTheme="minorHAnsi" w:hAnsiTheme="minorHAnsi" w:cstheme="minorHAnsi"/>
          <w:b w:val="0"/>
          <w:szCs w:val="22"/>
        </w:rPr>
        <w:t xml:space="preserve"> </w:t>
      </w:r>
      <w:r w:rsidR="00862312">
        <w:rPr>
          <w:rFonts w:asciiTheme="minorHAnsi" w:hAnsiTheme="minorHAnsi" w:cstheme="minorHAnsi"/>
          <w:b w:val="0"/>
          <w:szCs w:val="22"/>
        </w:rPr>
        <w:t>defined benefit plans</w:t>
      </w:r>
      <w:r w:rsidR="00E37BC2">
        <w:rPr>
          <w:rFonts w:asciiTheme="minorHAnsi" w:hAnsiTheme="minorHAnsi" w:cstheme="minorHAnsi"/>
          <w:b w:val="0"/>
          <w:szCs w:val="22"/>
        </w:rPr>
        <w:t xml:space="preserve"> (ASC 960-325)</w:t>
      </w:r>
      <w:r w:rsidR="008B0F95">
        <w:rPr>
          <w:rFonts w:asciiTheme="minorHAnsi" w:hAnsiTheme="minorHAnsi" w:cstheme="minorHAnsi"/>
          <w:b w:val="0"/>
          <w:szCs w:val="22"/>
        </w:rPr>
        <w:t xml:space="preserve"> </w:t>
      </w:r>
      <w:r w:rsidR="008E7028">
        <w:rPr>
          <w:rFonts w:asciiTheme="minorHAnsi" w:hAnsiTheme="minorHAnsi" w:cstheme="minorHAnsi"/>
          <w:b w:val="0"/>
          <w:szCs w:val="22"/>
        </w:rPr>
        <w:t>or</w:t>
      </w:r>
      <w:r w:rsidR="008B0F95">
        <w:rPr>
          <w:rFonts w:asciiTheme="minorHAnsi" w:hAnsiTheme="minorHAnsi" w:cstheme="minorHAnsi"/>
          <w:b w:val="0"/>
          <w:szCs w:val="22"/>
        </w:rPr>
        <w:t xml:space="preserve"> </w:t>
      </w:r>
      <w:r w:rsidR="00862312">
        <w:rPr>
          <w:rFonts w:asciiTheme="minorHAnsi" w:hAnsiTheme="minorHAnsi" w:cstheme="minorHAnsi"/>
          <w:b w:val="0"/>
          <w:szCs w:val="22"/>
        </w:rPr>
        <w:t>defined contribution plans</w:t>
      </w:r>
      <w:r w:rsidR="008B0F95">
        <w:rPr>
          <w:rFonts w:asciiTheme="minorHAnsi" w:hAnsiTheme="minorHAnsi" w:cstheme="minorHAnsi"/>
          <w:b w:val="0"/>
          <w:szCs w:val="22"/>
        </w:rPr>
        <w:t xml:space="preserve"> (</w:t>
      </w:r>
      <w:r w:rsidR="00E37BC2">
        <w:rPr>
          <w:rFonts w:asciiTheme="minorHAnsi" w:hAnsiTheme="minorHAnsi" w:cstheme="minorHAnsi"/>
          <w:b w:val="0"/>
          <w:szCs w:val="22"/>
        </w:rPr>
        <w:t>ASC 962-325).</w:t>
      </w:r>
    </w:p>
    <w:p w14:paraId="03E5EBDA" w14:textId="77777777" w:rsidR="006620B0" w:rsidRPr="006E6BC0" w:rsidRDefault="006620B0" w:rsidP="006A1469">
      <w:pPr>
        <w:pStyle w:val="BodyText2"/>
        <w:rPr>
          <w:rFonts w:asciiTheme="minorHAnsi" w:hAnsiTheme="minorHAnsi" w:cstheme="minorHAnsi"/>
          <w:b w:val="0"/>
          <w:szCs w:val="22"/>
        </w:rPr>
      </w:pPr>
    </w:p>
    <w:p w14:paraId="6C6B67AF" w14:textId="301DB6E8" w:rsidR="002A1316" w:rsidRPr="001E2B5D" w:rsidRDefault="002A1316" w:rsidP="00B30CA0">
      <w:pPr>
        <w:pStyle w:val="BodyText2"/>
        <w:rPr>
          <w:rFonts w:asciiTheme="minorHAnsi" w:hAnsiTheme="minorHAnsi" w:cstheme="minorHAnsi"/>
          <w:bCs w:val="0"/>
          <w:szCs w:val="22"/>
        </w:rPr>
      </w:pPr>
      <w:r w:rsidRPr="001E2B5D">
        <w:rPr>
          <w:rFonts w:asciiTheme="minorHAnsi" w:hAnsiTheme="minorHAnsi" w:cstheme="minorHAnsi"/>
          <w:bCs w:val="0"/>
          <w:szCs w:val="22"/>
        </w:rPr>
        <w:t>Existing Authoritative Literature:</w:t>
      </w:r>
    </w:p>
    <w:p w14:paraId="171881A3" w14:textId="2DE0BAF8" w:rsidR="0007490A" w:rsidRPr="004601DE" w:rsidRDefault="0007490A" w:rsidP="00107A2C">
      <w:pPr>
        <w:pStyle w:val="BodyText2"/>
        <w:rPr>
          <w:rFonts w:asciiTheme="minorHAnsi" w:hAnsiTheme="minorHAnsi" w:cstheme="minorHAnsi"/>
          <w:b w:val="0"/>
          <w:i/>
          <w:iCs/>
          <w:szCs w:val="22"/>
          <w:u w:val="single"/>
        </w:rPr>
      </w:pPr>
      <w:r w:rsidRPr="004601DE">
        <w:rPr>
          <w:rFonts w:asciiTheme="minorHAnsi" w:hAnsiTheme="minorHAnsi" w:cstheme="minorHAnsi"/>
          <w:b w:val="0"/>
          <w:i/>
          <w:iCs/>
          <w:szCs w:val="22"/>
          <w:u w:val="single"/>
        </w:rPr>
        <w:t>SS</w:t>
      </w:r>
      <w:bookmarkStart w:id="1" w:name="_Hlk198800686"/>
      <w:r w:rsidRPr="004601DE">
        <w:rPr>
          <w:rFonts w:asciiTheme="minorHAnsi" w:hAnsiTheme="minorHAnsi" w:cstheme="minorHAnsi"/>
          <w:b w:val="0"/>
          <w:i/>
          <w:iCs/>
          <w:szCs w:val="22"/>
          <w:u w:val="single"/>
        </w:rPr>
        <w:t>AP No. 92</w:t>
      </w:r>
      <w:r w:rsidRPr="004601DE">
        <w:rPr>
          <w:rFonts w:asciiTheme="minorHAnsi" w:hAnsiTheme="minorHAnsi" w:cstheme="minorHAnsi"/>
          <w:i/>
          <w:iCs/>
          <w:u w:val="single"/>
        </w:rPr>
        <w:t>—</w:t>
      </w:r>
      <w:r w:rsidRPr="004601DE">
        <w:rPr>
          <w:rFonts w:asciiTheme="minorHAnsi" w:hAnsiTheme="minorHAnsi" w:cstheme="minorHAnsi"/>
          <w:b w:val="0"/>
          <w:i/>
          <w:iCs/>
          <w:szCs w:val="22"/>
          <w:u w:val="single"/>
        </w:rPr>
        <w:t>Postretirement Benefits Other Than Pensions</w:t>
      </w:r>
      <w:bookmarkEnd w:id="1"/>
      <w:r w:rsidRPr="004601DE">
        <w:rPr>
          <w:rFonts w:asciiTheme="minorHAnsi" w:hAnsiTheme="minorHAnsi" w:cstheme="minorHAnsi"/>
          <w:b w:val="0"/>
          <w:i/>
          <w:iCs/>
          <w:szCs w:val="22"/>
          <w:u w:val="single"/>
        </w:rPr>
        <w:t>:</w:t>
      </w:r>
    </w:p>
    <w:p w14:paraId="5DA7ACB9" w14:textId="77777777" w:rsidR="00031BBB" w:rsidRPr="00031BBB" w:rsidRDefault="00031BBB" w:rsidP="00031BBB">
      <w:pPr>
        <w:keepNext/>
        <w:spacing w:after="220"/>
        <w:jc w:val="both"/>
        <w:outlineLvl w:val="2"/>
        <w:rPr>
          <w:b/>
          <w:sz w:val="22"/>
          <w:szCs w:val="20"/>
        </w:rPr>
      </w:pPr>
      <w:bookmarkStart w:id="2" w:name="_Toc187411335"/>
      <w:r w:rsidRPr="00031BBB">
        <w:rPr>
          <w:b/>
          <w:sz w:val="22"/>
          <w:szCs w:val="20"/>
        </w:rPr>
        <w:t>Disclosures - Single-Employer Defined Postretirement Plans</w:t>
      </w:r>
      <w:bookmarkEnd w:id="2"/>
    </w:p>
    <w:p w14:paraId="049A290D" w14:textId="4D586F24" w:rsidR="00031BBB" w:rsidRPr="00031BBB" w:rsidRDefault="00031BBB" w:rsidP="004601DE">
      <w:pPr>
        <w:numPr>
          <w:ilvl w:val="0"/>
          <w:numId w:val="10"/>
        </w:numPr>
        <w:spacing w:after="220"/>
        <w:jc w:val="both"/>
        <w:rPr>
          <w:sz w:val="22"/>
          <w:szCs w:val="20"/>
        </w:rPr>
      </w:pPr>
      <w:r w:rsidRPr="00031BBB">
        <w:rPr>
          <w:sz w:val="22"/>
          <w:szCs w:val="20"/>
        </w:rPr>
        <w:t>An employer that sponsors one or more other defined benefit postretirement plans shall provide the following information for postretirement benefit plans other than pensions. Amounts related to the employer’s results of operations shall be disclosed for each period for which a statement of income is presented. Amounts related to the employer’s statement of financial position shall be disclosed as of the date of each statement of financial position presented.</w:t>
      </w:r>
    </w:p>
    <w:p w14:paraId="29258428" w14:textId="77777777" w:rsidR="00031BBB" w:rsidRPr="00031BBB" w:rsidRDefault="00031BBB" w:rsidP="00031BBB">
      <w:pPr>
        <w:numPr>
          <w:ilvl w:val="1"/>
          <w:numId w:val="10"/>
        </w:numPr>
        <w:ind w:hanging="720"/>
        <w:jc w:val="both"/>
        <w:rPr>
          <w:sz w:val="22"/>
          <w:szCs w:val="20"/>
        </w:rPr>
      </w:pPr>
      <w:r w:rsidRPr="00031BBB">
        <w:rPr>
          <w:sz w:val="22"/>
          <w:szCs w:val="20"/>
        </w:rPr>
        <w:t>A reconciliation of beginning and ending balances of the benefit obligation showing separately, if applicable, the effects during the period attributable to each of the following: service cost, interest cost, contributions by plan participants, actuarial gains and losses, foreign currency exchange rate changes, benefits paid, plan amendments, business combinations, divestitures, curtailments, settlements, and special termination benefits.</w:t>
      </w:r>
    </w:p>
    <w:p w14:paraId="1F4BC15C" w14:textId="77777777" w:rsidR="00031BBB" w:rsidRPr="00031BBB" w:rsidRDefault="00031BBB" w:rsidP="00031BBB">
      <w:pPr>
        <w:jc w:val="both"/>
        <w:rPr>
          <w:sz w:val="22"/>
          <w:szCs w:val="20"/>
        </w:rPr>
      </w:pPr>
    </w:p>
    <w:p w14:paraId="38459D32" w14:textId="77777777" w:rsidR="00031BBB" w:rsidRPr="00031BBB" w:rsidRDefault="00031BBB" w:rsidP="00031BBB">
      <w:pPr>
        <w:numPr>
          <w:ilvl w:val="1"/>
          <w:numId w:val="10"/>
        </w:numPr>
        <w:ind w:hanging="720"/>
        <w:jc w:val="both"/>
        <w:rPr>
          <w:sz w:val="22"/>
          <w:szCs w:val="20"/>
        </w:rPr>
      </w:pPr>
      <w:r w:rsidRPr="00031BBB">
        <w:rPr>
          <w:sz w:val="22"/>
          <w:szCs w:val="20"/>
        </w:rPr>
        <w:t>A reconciliation of beginning and ending balances of the fair value of plan assets showing separately, if applicable, the effects during the period attributable to each of the following: actual return on plan assets, foreign currency exchange rate changes, contributions by the employer, contributions by plan participants, benefits paid, business combinations, divestitures, and settlements.</w:t>
      </w:r>
    </w:p>
    <w:p w14:paraId="61AC5889" w14:textId="77777777" w:rsidR="00031BBB" w:rsidRPr="00031BBB" w:rsidRDefault="00031BBB" w:rsidP="00031BBB">
      <w:pPr>
        <w:jc w:val="both"/>
        <w:rPr>
          <w:sz w:val="22"/>
          <w:szCs w:val="20"/>
        </w:rPr>
      </w:pPr>
    </w:p>
    <w:p w14:paraId="2BCD63A7" w14:textId="77777777" w:rsidR="00031BBB" w:rsidRPr="00031BBB" w:rsidRDefault="00031BBB" w:rsidP="00031BBB">
      <w:pPr>
        <w:numPr>
          <w:ilvl w:val="1"/>
          <w:numId w:val="10"/>
        </w:numPr>
        <w:ind w:hanging="720"/>
        <w:jc w:val="both"/>
        <w:rPr>
          <w:sz w:val="22"/>
          <w:szCs w:val="20"/>
        </w:rPr>
      </w:pPr>
      <w:r w:rsidRPr="00031BBB">
        <w:rPr>
          <w:sz w:val="22"/>
          <w:szCs w:val="20"/>
        </w:rPr>
        <w:t>The funded status of the plans and the amounts recognized in the statement of financial position, showing separately the assets (nonadmitted) and liabilities recognized.</w:t>
      </w:r>
    </w:p>
    <w:p w14:paraId="0174B605" w14:textId="77777777" w:rsidR="00031BBB" w:rsidRPr="00031BBB" w:rsidRDefault="00031BBB" w:rsidP="00031BBB">
      <w:pPr>
        <w:ind w:left="1440"/>
        <w:jc w:val="both"/>
        <w:rPr>
          <w:sz w:val="22"/>
          <w:szCs w:val="20"/>
        </w:rPr>
      </w:pPr>
    </w:p>
    <w:p w14:paraId="757781B4" w14:textId="77777777" w:rsidR="00031BBB" w:rsidRPr="00031BBB" w:rsidRDefault="00031BBB" w:rsidP="00031BBB">
      <w:pPr>
        <w:numPr>
          <w:ilvl w:val="1"/>
          <w:numId w:val="10"/>
        </w:numPr>
        <w:ind w:hanging="720"/>
        <w:jc w:val="both"/>
        <w:rPr>
          <w:sz w:val="22"/>
          <w:szCs w:val="20"/>
        </w:rPr>
      </w:pPr>
      <w:r w:rsidRPr="00031BBB">
        <w:rPr>
          <w:sz w:val="22"/>
          <w:szCs w:val="20"/>
        </w:rPr>
        <w:t>The objectives of the disclosures about postretirement benefit plan assets are to provide users of financial statements with an understanding of:</w:t>
      </w:r>
    </w:p>
    <w:p w14:paraId="04B7D6D3" w14:textId="77777777" w:rsidR="00031BBB" w:rsidRPr="00031BBB" w:rsidRDefault="00031BBB" w:rsidP="00031BBB">
      <w:pPr>
        <w:ind w:left="1080" w:hanging="720"/>
        <w:jc w:val="both"/>
        <w:rPr>
          <w:sz w:val="22"/>
          <w:szCs w:val="20"/>
        </w:rPr>
      </w:pPr>
    </w:p>
    <w:p w14:paraId="1BB9020B" w14:textId="77777777" w:rsidR="00031BBB" w:rsidRPr="00031BBB" w:rsidRDefault="00031BBB" w:rsidP="00031BBB">
      <w:pPr>
        <w:numPr>
          <w:ilvl w:val="2"/>
          <w:numId w:val="10"/>
        </w:numPr>
        <w:tabs>
          <w:tab w:val="num" w:pos="2160"/>
        </w:tabs>
        <w:ind w:left="2160" w:hanging="720"/>
        <w:jc w:val="both"/>
        <w:rPr>
          <w:sz w:val="22"/>
          <w:szCs w:val="20"/>
        </w:rPr>
      </w:pPr>
      <w:r w:rsidRPr="00031BBB">
        <w:rPr>
          <w:sz w:val="22"/>
          <w:szCs w:val="20"/>
        </w:rPr>
        <w:t xml:space="preserve">How investment allocation decisions are made, including the factors that are pertinent to an understanding of investment policies and strategies; </w:t>
      </w:r>
    </w:p>
    <w:p w14:paraId="23902BFA" w14:textId="77777777" w:rsidR="00031BBB" w:rsidRPr="00031BBB" w:rsidRDefault="00031BBB" w:rsidP="00031BBB">
      <w:pPr>
        <w:tabs>
          <w:tab w:val="num" w:pos="2160"/>
        </w:tabs>
        <w:ind w:hanging="720"/>
        <w:jc w:val="both"/>
        <w:rPr>
          <w:sz w:val="22"/>
          <w:szCs w:val="20"/>
        </w:rPr>
      </w:pPr>
    </w:p>
    <w:p w14:paraId="6CF3D056" w14:textId="77777777" w:rsidR="00031BBB" w:rsidRPr="00031BBB" w:rsidRDefault="00031BBB" w:rsidP="00031BBB">
      <w:pPr>
        <w:numPr>
          <w:ilvl w:val="2"/>
          <w:numId w:val="10"/>
        </w:numPr>
        <w:tabs>
          <w:tab w:val="num" w:pos="2160"/>
        </w:tabs>
        <w:ind w:left="2160" w:hanging="720"/>
        <w:jc w:val="both"/>
        <w:rPr>
          <w:sz w:val="22"/>
          <w:szCs w:val="20"/>
        </w:rPr>
      </w:pPr>
      <w:r w:rsidRPr="00031BBB">
        <w:rPr>
          <w:sz w:val="22"/>
          <w:szCs w:val="20"/>
        </w:rPr>
        <w:t>The classes of plan assets;</w:t>
      </w:r>
    </w:p>
    <w:p w14:paraId="608C6E1F" w14:textId="77777777" w:rsidR="00031BBB" w:rsidRPr="00031BBB" w:rsidRDefault="00031BBB" w:rsidP="00031BBB">
      <w:pPr>
        <w:tabs>
          <w:tab w:val="num" w:pos="2160"/>
        </w:tabs>
        <w:ind w:left="1440" w:hanging="720"/>
        <w:jc w:val="both"/>
        <w:rPr>
          <w:sz w:val="22"/>
          <w:szCs w:val="20"/>
        </w:rPr>
      </w:pPr>
    </w:p>
    <w:p w14:paraId="06699746" w14:textId="77777777" w:rsidR="00031BBB" w:rsidRPr="00031BBB" w:rsidRDefault="00031BBB" w:rsidP="00031BBB">
      <w:pPr>
        <w:numPr>
          <w:ilvl w:val="2"/>
          <w:numId w:val="10"/>
        </w:numPr>
        <w:tabs>
          <w:tab w:val="num" w:pos="2160"/>
        </w:tabs>
        <w:ind w:left="2160" w:hanging="720"/>
        <w:jc w:val="both"/>
        <w:rPr>
          <w:sz w:val="22"/>
          <w:szCs w:val="20"/>
        </w:rPr>
      </w:pPr>
      <w:r w:rsidRPr="00031BBB">
        <w:rPr>
          <w:sz w:val="22"/>
          <w:szCs w:val="20"/>
        </w:rPr>
        <w:t>The inputs and valuation techniques used to measure the fair value of plan assets;</w:t>
      </w:r>
    </w:p>
    <w:p w14:paraId="1BDCFD26" w14:textId="77777777" w:rsidR="00031BBB" w:rsidRPr="00031BBB" w:rsidRDefault="00031BBB" w:rsidP="00031BBB">
      <w:pPr>
        <w:tabs>
          <w:tab w:val="num" w:pos="2160"/>
        </w:tabs>
        <w:ind w:left="1440" w:hanging="720"/>
        <w:jc w:val="both"/>
        <w:rPr>
          <w:sz w:val="22"/>
          <w:szCs w:val="20"/>
        </w:rPr>
      </w:pPr>
    </w:p>
    <w:p w14:paraId="07E84E6F" w14:textId="77777777" w:rsidR="00031BBB" w:rsidRPr="00031BBB" w:rsidRDefault="00031BBB" w:rsidP="00031BBB">
      <w:pPr>
        <w:numPr>
          <w:ilvl w:val="2"/>
          <w:numId w:val="10"/>
        </w:numPr>
        <w:tabs>
          <w:tab w:val="num" w:pos="2160"/>
        </w:tabs>
        <w:ind w:left="2160" w:hanging="720"/>
        <w:jc w:val="both"/>
        <w:rPr>
          <w:sz w:val="22"/>
          <w:szCs w:val="20"/>
        </w:rPr>
      </w:pPr>
      <w:r w:rsidRPr="00031BBB">
        <w:rPr>
          <w:sz w:val="22"/>
          <w:szCs w:val="20"/>
        </w:rPr>
        <w:t xml:space="preserve">The effect of fair value measurements using significant unobservable inputs (Level 3) on changes in plan assets for the period; </w:t>
      </w:r>
    </w:p>
    <w:p w14:paraId="7615B191" w14:textId="77777777" w:rsidR="00031BBB" w:rsidRPr="00031BBB" w:rsidRDefault="00031BBB" w:rsidP="00031BBB">
      <w:pPr>
        <w:tabs>
          <w:tab w:val="num" w:pos="2160"/>
        </w:tabs>
        <w:ind w:left="2160" w:hanging="720"/>
        <w:jc w:val="both"/>
        <w:rPr>
          <w:sz w:val="22"/>
          <w:szCs w:val="20"/>
        </w:rPr>
      </w:pPr>
    </w:p>
    <w:p w14:paraId="3949FF30" w14:textId="77777777" w:rsidR="00031BBB" w:rsidRPr="00031BBB" w:rsidRDefault="00031BBB" w:rsidP="00031BBB">
      <w:pPr>
        <w:numPr>
          <w:ilvl w:val="2"/>
          <w:numId w:val="10"/>
        </w:numPr>
        <w:tabs>
          <w:tab w:val="num" w:pos="2160"/>
        </w:tabs>
        <w:ind w:left="2160" w:hanging="720"/>
        <w:jc w:val="both"/>
        <w:rPr>
          <w:sz w:val="22"/>
          <w:szCs w:val="20"/>
        </w:rPr>
      </w:pPr>
      <w:r w:rsidRPr="00031BBB">
        <w:rPr>
          <w:sz w:val="22"/>
          <w:szCs w:val="20"/>
        </w:rPr>
        <w:t xml:space="preserve">Significant concentrations of risk within plan assets. </w:t>
      </w:r>
    </w:p>
    <w:p w14:paraId="66CFA37C" w14:textId="77777777" w:rsidR="00031BBB" w:rsidRPr="00031BBB" w:rsidRDefault="00031BBB" w:rsidP="00031BBB">
      <w:pPr>
        <w:ind w:left="720"/>
        <w:rPr>
          <w:szCs w:val="20"/>
        </w:rPr>
      </w:pPr>
    </w:p>
    <w:p w14:paraId="46BFBE16" w14:textId="77777777" w:rsidR="00031BBB" w:rsidRPr="00031BBB" w:rsidRDefault="00031BBB" w:rsidP="00031BBB">
      <w:pPr>
        <w:keepNext/>
        <w:keepLines/>
        <w:ind w:left="1440"/>
        <w:jc w:val="both"/>
        <w:rPr>
          <w:sz w:val="22"/>
          <w:szCs w:val="20"/>
        </w:rPr>
      </w:pPr>
      <w:r w:rsidRPr="00031BBB">
        <w:rPr>
          <w:sz w:val="22"/>
          <w:szCs w:val="20"/>
        </w:rPr>
        <w:t>An employer shall consider those overall objectives in providing the following information about plan assets:</w:t>
      </w:r>
    </w:p>
    <w:p w14:paraId="44EC3D5D" w14:textId="77777777" w:rsidR="00031BBB" w:rsidRPr="00031BBB" w:rsidRDefault="00031BBB" w:rsidP="00031BBB">
      <w:pPr>
        <w:keepNext/>
        <w:keepLines/>
        <w:ind w:left="360"/>
        <w:jc w:val="both"/>
        <w:rPr>
          <w:sz w:val="22"/>
          <w:szCs w:val="20"/>
        </w:rPr>
      </w:pPr>
    </w:p>
    <w:p w14:paraId="35FAFDCA" w14:textId="77777777" w:rsidR="00031BBB" w:rsidRPr="00031BBB" w:rsidRDefault="00031BBB" w:rsidP="00205807">
      <w:pPr>
        <w:keepNext/>
        <w:keepLines/>
        <w:numPr>
          <w:ilvl w:val="0"/>
          <w:numId w:val="11"/>
        </w:numPr>
        <w:tabs>
          <w:tab w:val="clear" w:pos="2520"/>
          <w:tab w:val="num" w:pos="2160"/>
          <w:tab w:val="num" w:pos="2880"/>
        </w:tabs>
        <w:ind w:left="2880" w:hanging="720"/>
        <w:jc w:val="both"/>
        <w:rPr>
          <w:sz w:val="22"/>
          <w:szCs w:val="20"/>
        </w:rPr>
      </w:pPr>
      <w:r w:rsidRPr="00031BBB">
        <w:rPr>
          <w:sz w:val="22"/>
          <w:szCs w:val="20"/>
        </w:rPr>
        <w:t>A narrative description of investment policies and strategies, including target allocation percentages or range of percentages considering the classes of plan assets disclosed pursuant to (b) below, as of the latest statement of financial position presented (on a weighted-average basis for employers with more than one plan), and other factors that are pertinent to an understanding of those policies and strategies such as investment goals, risk management practices, permitted and prohibited investments including the use of derivatives, diversification, and the relationship between plan assets and benefit obligations. For investment funds disclosed as classes as described in (b) below, a description of the significant investment strategies of those funds shall be provided.</w:t>
      </w:r>
    </w:p>
    <w:p w14:paraId="78E70286" w14:textId="77777777" w:rsidR="00031BBB" w:rsidRPr="00031BBB" w:rsidRDefault="00031BBB" w:rsidP="00205807">
      <w:pPr>
        <w:tabs>
          <w:tab w:val="num" w:pos="2160"/>
          <w:tab w:val="num" w:pos="2880"/>
        </w:tabs>
        <w:ind w:left="2880" w:hanging="720"/>
        <w:jc w:val="both"/>
        <w:rPr>
          <w:sz w:val="22"/>
          <w:szCs w:val="20"/>
        </w:rPr>
      </w:pPr>
    </w:p>
    <w:p w14:paraId="5158CE35" w14:textId="77777777" w:rsidR="00031BBB" w:rsidRPr="00031BBB" w:rsidRDefault="00031BBB" w:rsidP="00205807">
      <w:pPr>
        <w:numPr>
          <w:ilvl w:val="0"/>
          <w:numId w:val="11"/>
        </w:numPr>
        <w:tabs>
          <w:tab w:val="clear" w:pos="2520"/>
          <w:tab w:val="num" w:pos="2160"/>
          <w:tab w:val="num" w:pos="2880"/>
        </w:tabs>
        <w:ind w:left="2880" w:hanging="720"/>
        <w:jc w:val="both"/>
        <w:rPr>
          <w:sz w:val="22"/>
          <w:szCs w:val="20"/>
        </w:rPr>
      </w:pPr>
      <w:r w:rsidRPr="00031BBB">
        <w:rPr>
          <w:sz w:val="22"/>
          <w:szCs w:val="20"/>
        </w:rPr>
        <w:t>The fair value of each class of plan assets as of each date for which a statement of financial position is presented. Asset classes shall be based on the nature and risks of assets in an employer’s plan(s). Examples of classes of assets include, but are not limited to, the following: cash and cash equivalents; equity securities, (segregated by industry type, company size, or investment objective); debt securities, issued by national, state, and local governments; corporate debt securities; asset-backed securities; structured debt; derivatives on a gross basis (segregated by type of underlying risk in the contract, for example, interest rate contracts, foreign exchange contracts, equity contracts, commodity contracts, credit contracts, and other contracts); investment funds (segregated by type of fund); and real estate. Those examples are not meant to be all inclusive. An employer should consider the overall objectives in paragraph 66.d. in determining whether additional classes of plan assets or further disaggregation of classes should be disclosed.</w:t>
      </w:r>
    </w:p>
    <w:p w14:paraId="56EBA716" w14:textId="77777777" w:rsidR="00031BBB" w:rsidRPr="00031BBB" w:rsidRDefault="00031BBB" w:rsidP="00205807">
      <w:pPr>
        <w:tabs>
          <w:tab w:val="num" w:pos="2160"/>
        </w:tabs>
        <w:ind w:left="720"/>
        <w:rPr>
          <w:szCs w:val="20"/>
        </w:rPr>
      </w:pPr>
    </w:p>
    <w:p w14:paraId="2975DD0C" w14:textId="77777777" w:rsidR="00031BBB" w:rsidRPr="00031BBB" w:rsidRDefault="00031BBB" w:rsidP="00205807">
      <w:pPr>
        <w:numPr>
          <w:ilvl w:val="0"/>
          <w:numId w:val="11"/>
        </w:numPr>
        <w:tabs>
          <w:tab w:val="clear" w:pos="2520"/>
          <w:tab w:val="num" w:pos="2160"/>
          <w:tab w:val="left" w:pos="2880"/>
        </w:tabs>
        <w:ind w:left="2880" w:hanging="720"/>
        <w:jc w:val="both"/>
        <w:rPr>
          <w:sz w:val="22"/>
          <w:szCs w:val="20"/>
        </w:rPr>
      </w:pPr>
      <w:r w:rsidRPr="00031BBB">
        <w:rPr>
          <w:sz w:val="22"/>
          <w:szCs w:val="20"/>
        </w:rPr>
        <w:t>A narrative description of the basis used to determine the overall expected long-term rate-of-return-on-assets assumption, such as the general approach used, the extent to which the overall rate-of-return-on-assets assumption was based on historical returns, the extent to which adjustments were made to those historical returns in order to reflect expectations of future returns, and how those adjustments were determined. The description should consider the classes of assets described in (b) above, as appropriate.</w:t>
      </w:r>
    </w:p>
    <w:p w14:paraId="29ADD7F9" w14:textId="77777777" w:rsidR="00031BBB" w:rsidRPr="00031BBB" w:rsidRDefault="00031BBB" w:rsidP="00205807">
      <w:pPr>
        <w:tabs>
          <w:tab w:val="num" w:pos="2160"/>
          <w:tab w:val="left" w:pos="2880"/>
        </w:tabs>
        <w:jc w:val="both"/>
        <w:rPr>
          <w:sz w:val="22"/>
          <w:szCs w:val="20"/>
        </w:rPr>
      </w:pPr>
    </w:p>
    <w:p w14:paraId="0D43314B" w14:textId="77777777" w:rsidR="00031BBB" w:rsidRPr="00031BBB" w:rsidRDefault="00031BBB" w:rsidP="00205807">
      <w:pPr>
        <w:numPr>
          <w:ilvl w:val="0"/>
          <w:numId w:val="11"/>
        </w:numPr>
        <w:tabs>
          <w:tab w:val="clear" w:pos="2520"/>
          <w:tab w:val="num" w:pos="2160"/>
          <w:tab w:val="left" w:pos="2880"/>
        </w:tabs>
        <w:ind w:left="2880" w:hanging="720"/>
        <w:jc w:val="both"/>
        <w:rPr>
          <w:sz w:val="22"/>
          <w:szCs w:val="20"/>
        </w:rPr>
      </w:pPr>
      <w:r w:rsidRPr="00031BBB">
        <w:rPr>
          <w:sz w:val="22"/>
          <w:szCs w:val="20"/>
        </w:rPr>
        <w:t xml:space="preserve">Information that enables users of financial statements to assess the inputs and valuation techniques used to develop fair value measurements of plan assets at the </w:t>
      </w:r>
      <w:r w:rsidRPr="00031BBB">
        <w:rPr>
          <w:sz w:val="22"/>
          <w:szCs w:val="20"/>
        </w:rPr>
        <w:lastRenderedPageBreak/>
        <w:t>reporting date. For fair value measurements using significant unobservable inputs, an employer shall disclose the effect of the measurements on changes in plan assets for the period. To meet those objectives, the employer shall disclose the following information for each class of plan assets disclosed pursuant to (b) above for each annual period:</w:t>
      </w:r>
    </w:p>
    <w:p w14:paraId="65C6C8CF" w14:textId="77777777" w:rsidR="00031BBB" w:rsidRPr="00031BBB" w:rsidRDefault="00031BBB" w:rsidP="00031BBB">
      <w:pPr>
        <w:ind w:left="3600" w:hanging="720"/>
        <w:jc w:val="both"/>
        <w:rPr>
          <w:sz w:val="22"/>
          <w:szCs w:val="20"/>
        </w:rPr>
      </w:pPr>
    </w:p>
    <w:p w14:paraId="1612A0BE" w14:textId="411C8EDC" w:rsidR="00031BBB" w:rsidRPr="00031BBB" w:rsidRDefault="00031BBB" w:rsidP="00031BBB">
      <w:pPr>
        <w:numPr>
          <w:ilvl w:val="0"/>
          <w:numId w:val="12"/>
        </w:numPr>
        <w:ind w:left="3600" w:hanging="720"/>
        <w:jc w:val="both"/>
        <w:rPr>
          <w:sz w:val="22"/>
          <w:szCs w:val="20"/>
        </w:rPr>
      </w:pPr>
      <w:r w:rsidRPr="00031BBB">
        <w:rPr>
          <w:sz w:val="22"/>
          <w:szCs w:val="20"/>
        </w:rPr>
        <w:t>The level within the fair value hierarchy in which the fair value measurements in their entirety fall,</w:t>
      </w:r>
      <w:r w:rsidR="001B3140" w:rsidRPr="00645DF3">
        <w:rPr>
          <w:rStyle w:val="FootnoteReference"/>
        </w:rPr>
        <w:t>2</w:t>
      </w:r>
      <w:r w:rsidRPr="00031BBB">
        <w:rPr>
          <w:sz w:val="22"/>
          <w:szCs w:val="20"/>
        </w:rPr>
        <w:t xml:space="preserve"> segregating fair value measurements using quoted prices in active markets for identical assets or liabilities (Level 1), significant other observable inputs (Level 2), and significant unobservable inputs (Level 3)</w:t>
      </w:r>
    </w:p>
    <w:p w14:paraId="63AD4FF2" w14:textId="77777777" w:rsidR="00031BBB" w:rsidRPr="00031BBB" w:rsidRDefault="00031BBB" w:rsidP="00031BBB">
      <w:pPr>
        <w:ind w:left="3600" w:hanging="720"/>
        <w:jc w:val="both"/>
        <w:rPr>
          <w:sz w:val="22"/>
          <w:szCs w:val="20"/>
        </w:rPr>
      </w:pPr>
    </w:p>
    <w:p w14:paraId="0AE0D63A" w14:textId="77777777" w:rsidR="00031BBB" w:rsidRPr="00031BBB" w:rsidRDefault="00031BBB" w:rsidP="00031BBB">
      <w:pPr>
        <w:numPr>
          <w:ilvl w:val="0"/>
          <w:numId w:val="12"/>
        </w:numPr>
        <w:ind w:left="3600" w:hanging="720"/>
        <w:jc w:val="both"/>
        <w:rPr>
          <w:sz w:val="22"/>
          <w:szCs w:val="20"/>
        </w:rPr>
      </w:pPr>
      <w:r w:rsidRPr="00031BBB">
        <w:rPr>
          <w:sz w:val="22"/>
          <w:szCs w:val="20"/>
        </w:rPr>
        <w:t>Information about the valuation technique(s) and inputs used to measure fair value and a discussion of changes in valuation techniques and inputs, if any, during the period.</w:t>
      </w:r>
    </w:p>
    <w:p w14:paraId="75A720E6" w14:textId="77777777" w:rsidR="0007490A" w:rsidRDefault="0007490A" w:rsidP="00107A2C">
      <w:pPr>
        <w:pStyle w:val="BodyText2"/>
        <w:rPr>
          <w:rFonts w:asciiTheme="minorHAnsi" w:hAnsiTheme="minorHAnsi" w:cstheme="minorHAnsi"/>
          <w:b w:val="0"/>
          <w:i/>
          <w:iCs/>
          <w:szCs w:val="22"/>
        </w:rPr>
      </w:pPr>
    </w:p>
    <w:p w14:paraId="531C1E2F" w14:textId="1606447A" w:rsidR="001B3140" w:rsidRPr="001B3140" w:rsidRDefault="001B3140" w:rsidP="00107A2C">
      <w:pPr>
        <w:pStyle w:val="BodyText2"/>
        <w:rPr>
          <w:rFonts w:asciiTheme="minorHAnsi" w:hAnsiTheme="minorHAnsi" w:cstheme="minorHAnsi"/>
          <w:b w:val="0"/>
          <w:szCs w:val="22"/>
        </w:rPr>
      </w:pPr>
      <w:r w:rsidRPr="001B3140">
        <w:rPr>
          <w:rFonts w:asciiTheme="minorHAnsi" w:hAnsiTheme="minorHAnsi" w:cstheme="minorHAnsi"/>
          <w:b w:val="0"/>
          <w:i/>
          <w:iCs/>
          <w:szCs w:val="22"/>
          <w:u w:val="single"/>
        </w:rPr>
        <w:t>Footnote 2</w:t>
      </w:r>
      <w:r>
        <w:rPr>
          <w:rFonts w:asciiTheme="minorHAnsi" w:hAnsiTheme="minorHAnsi" w:cstheme="minorHAnsi"/>
          <w:b w:val="0"/>
          <w:i/>
          <w:iCs/>
          <w:szCs w:val="22"/>
        </w:rPr>
        <w:t xml:space="preserve"> - </w:t>
      </w:r>
      <w:r w:rsidRPr="001B3140">
        <w:rPr>
          <w:rFonts w:asciiTheme="minorHAnsi" w:hAnsiTheme="minorHAnsi" w:cstheme="minorHAnsi"/>
          <w:b w:val="0"/>
          <w:szCs w:val="22"/>
        </w:rPr>
        <w:t>In some cases, the inputs used to measure fair value might fall in different levels of the fair value hierarchy. The level in the fair value hierarchy within which the fair value measurement in its entirety falls shall be determined based on the lowest level input that is significant to the fair value measurement in its entirety. Assessing the significance of a particular input to the fair value measurement in its entirety requires judgment, considering factors specific to the asset or liability.</w:t>
      </w:r>
    </w:p>
    <w:p w14:paraId="61823691" w14:textId="77777777" w:rsidR="001B3140" w:rsidRDefault="001B3140" w:rsidP="00107A2C">
      <w:pPr>
        <w:pStyle w:val="BodyText2"/>
        <w:rPr>
          <w:rFonts w:asciiTheme="minorHAnsi" w:hAnsiTheme="minorHAnsi" w:cstheme="minorHAnsi"/>
          <w:b w:val="0"/>
          <w:i/>
          <w:iCs/>
          <w:szCs w:val="22"/>
        </w:rPr>
      </w:pPr>
    </w:p>
    <w:p w14:paraId="05EB04D7" w14:textId="22321046" w:rsidR="00FF2BED" w:rsidRPr="004601DE" w:rsidRDefault="00FF2BED" w:rsidP="00107A2C">
      <w:pPr>
        <w:pStyle w:val="BodyText2"/>
        <w:rPr>
          <w:rFonts w:asciiTheme="minorHAnsi" w:hAnsiTheme="minorHAnsi" w:cstheme="minorHAnsi"/>
          <w:b w:val="0"/>
          <w:szCs w:val="22"/>
          <w:u w:val="single"/>
        </w:rPr>
      </w:pPr>
      <w:r w:rsidRPr="004601DE">
        <w:rPr>
          <w:rFonts w:asciiTheme="minorHAnsi" w:hAnsiTheme="minorHAnsi" w:cstheme="minorHAnsi"/>
          <w:b w:val="0"/>
          <w:i/>
          <w:iCs/>
          <w:szCs w:val="22"/>
          <w:u w:val="single"/>
        </w:rPr>
        <w:t xml:space="preserve">SSAP No. </w:t>
      </w:r>
      <w:r w:rsidR="003B0119" w:rsidRPr="004601DE">
        <w:rPr>
          <w:rFonts w:asciiTheme="minorHAnsi" w:hAnsiTheme="minorHAnsi" w:cstheme="minorHAnsi"/>
          <w:b w:val="0"/>
          <w:i/>
          <w:iCs/>
          <w:szCs w:val="22"/>
          <w:u w:val="single"/>
        </w:rPr>
        <w:t>10</w:t>
      </w:r>
      <w:r w:rsidR="004E3276" w:rsidRPr="004601DE">
        <w:rPr>
          <w:rFonts w:asciiTheme="minorHAnsi" w:hAnsiTheme="minorHAnsi" w:cstheme="minorHAnsi"/>
          <w:b w:val="0"/>
          <w:i/>
          <w:iCs/>
          <w:szCs w:val="22"/>
          <w:u w:val="single"/>
        </w:rPr>
        <w:t>2</w:t>
      </w:r>
      <w:r w:rsidRPr="004601DE">
        <w:rPr>
          <w:rFonts w:asciiTheme="minorHAnsi" w:hAnsiTheme="minorHAnsi" w:cstheme="minorHAnsi"/>
          <w:i/>
          <w:iCs/>
          <w:u w:val="single"/>
        </w:rPr>
        <w:t>—</w:t>
      </w:r>
      <w:r w:rsidR="0007490A" w:rsidRPr="004601DE">
        <w:rPr>
          <w:rFonts w:asciiTheme="minorHAnsi" w:hAnsiTheme="minorHAnsi" w:cstheme="minorHAnsi"/>
          <w:b w:val="0"/>
          <w:i/>
          <w:iCs/>
          <w:szCs w:val="22"/>
          <w:u w:val="single"/>
        </w:rPr>
        <w:t>Pensions</w:t>
      </w:r>
      <w:r w:rsidR="00B21E10" w:rsidRPr="004601DE">
        <w:rPr>
          <w:rFonts w:asciiTheme="minorHAnsi" w:hAnsiTheme="minorHAnsi" w:cstheme="minorHAnsi"/>
          <w:b w:val="0"/>
          <w:i/>
          <w:iCs/>
          <w:szCs w:val="22"/>
          <w:u w:val="single"/>
        </w:rPr>
        <w:t>:</w:t>
      </w:r>
    </w:p>
    <w:p w14:paraId="4C8F0517" w14:textId="77777777" w:rsidR="004601DE" w:rsidRPr="004601DE" w:rsidRDefault="004601DE" w:rsidP="004601DE">
      <w:pPr>
        <w:keepNext/>
        <w:spacing w:after="220"/>
        <w:jc w:val="both"/>
        <w:outlineLvl w:val="2"/>
        <w:rPr>
          <w:b/>
          <w:sz w:val="22"/>
          <w:szCs w:val="20"/>
        </w:rPr>
      </w:pPr>
      <w:bookmarkStart w:id="3" w:name="_Toc187412093"/>
      <w:r w:rsidRPr="004601DE">
        <w:rPr>
          <w:b/>
          <w:sz w:val="22"/>
          <w:szCs w:val="20"/>
        </w:rPr>
        <w:t>Disclosures – Single-Employer Defined Benefit Plans</w:t>
      </w:r>
      <w:bookmarkEnd w:id="3"/>
    </w:p>
    <w:p w14:paraId="25C31075" w14:textId="77777777" w:rsidR="004601DE" w:rsidRPr="004601DE" w:rsidRDefault="004601DE" w:rsidP="004601DE">
      <w:pPr>
        <w:numPr>
          <w:ilvl w:val="0"/>
          <w:numId w:val="13"/>
        </w:numPr>
        <w:jc w:val="both"/>
        <w:rPr>
          <w:sz w:val="22"/>
          <w:szCs w:val="20"/>
        </w:rPr>
      </w:pPr>
      <w:r w:rsidRPr="004601DE">
        <w:rPr>
          <w:sz w:val="22"/>
          <w:szCs w:val="20"/>
        </w:rPr>
        <w:t xml:space="preserve">An employer that sponsors one or more defined benefit pension plans or one or more other defined benefit postretirement plans shall provide the following information, separately for pension plans and other postretirement benefit plans. Amounts related to the employer’s results of operations shall be disclosed for each period for which a statement of income is presented. Amounts related to the employer’s statement of financial </w:t>
      </w:r>
      <w:proofErr w:type="gramStart"/>
      <w:r w:rsidRPr="004601DE">
        <w:rPr>
          <w:sz w:val="22"/>
          <w:szCs w:val="20"/>
        </w:rPr>
        <w:t>position,</w:t>
      </w:r>
      <w:proofErr w:type="gramEnd"/>
      <w:r w:rsidRPr="004601DE">
        <w:rPr>
          <w:sz w:val="22"/>
          <w:szCs w:val="20"/>
        </w:rPr>
        <w:t xml:space="preserve"> shall be disclosed as of the date of each statement of financial position presented.</w:t>
      </w:r>
    </w:p>
    <w:p w14:paraId="475B2ED2" w14:textId="77777777" w:rsidR="004601DE" w:rsidRPr="004601DE" w:rsidRDefault="004601DE" w:rsidP="004601DE">
      <w:pPr>
        <w:jc w:val="both"/>
        <w:rPr>
          <w:sz w:val="22"/>
          <w:szCs w:val="20"/>
        </w:rPr>
      </w:pPr>
    </w:p>
    <w:p w14:paraId="102011B9" w14:textId="77777777" w:rsidR="004601DE" w:rsidRPr="004601DE" w:rsidRDefault="004601DE" w:rsidP="00205807">
      <w:pPr>
        <w:numPr>
          <w:ilvl w:val="0"/>
          <w:numId w:val="14"/>
        </w:numPr>
        <w:tabs>
          <w:tab w:val="clear" w:pos="1080"/>
          <w:tab w:val="num" w:pos="1440"/>
        </w:tabs>
        <w:ind w:left="1440" w:hanging="720"/>
        <w:jc w:val="both"/>
        <w:rPr>
          <w:sz w:val="22"/>
          <w:szCs w:val="20"/>
        </w:rPr>
      </w:pPr>
      <w:r w:rsidRPr="004601DE">
        <w:rPr>
          <w:sz w:val="22"/>
          <w:szCs w:val="20"/>
        </w:rPr>
        <w:t>A reconciliation of beginning and ending balances of the benefit obligation showing separately, if applicable, the effects during the period attributable to each of the following: service cost, interest cost, contributions by plan participants, actuarial gains and losses, foreign currency exchange rate changes, benefits paid, plan amendments, business combinations, divestitures, curtailments, settlements, and special termination benefits.</w:t>
      </w:r>
    </w:p>
    <w:p w14:paraId="39549B1B" w14:textId="77777777" w:rsidR="004601DE" w:rsidRPr="004601DE" w:rsidRDefault="004601DE" w:rsidP="00205807">
      <w:pPr>
        <w:tabs>
          <w:tab w:val="num" w:pos="1440"/>
        </w:tabs>
        <w:ind w:left="720"/>
        <w:jc w:val="both"/>
        <w:rPr>
          <w:sz w:val="22"/>
          <w:szCs w:val="20"/>
        </w:rPr>
      </w:pPr>
    </w:p>
    <w:p w14:paraId="7DCF3DC9" w14:textId="77777777" w:rsidR="004601DE" w:rsidRPr="004601DE" w:rsidRDefault="004601DE" w:rsidP="00205807">
      <w:pPr>
        <w:numPr>
          <w:ilvl w:val="0"/>
          <w:numId w:val="14"/>
        </w:numPr>
        <w:tabs>
          <w:tab w:val="clear" w:pos="1080"/>
          <w:tab w:val="num" w:pos="1440"/>
        </w:tabs>
        <w:ind w:left="1440" w:hanging="720"/>
        <w:jc w:val="both"/>
        <w:rPr>
          <w:sz w:val="22"/>
          <w:szCs w:val="20"/>
        </w:rPr>
      </w:pPr>
      <w:r w:rsidRPr="004601DE">
        <w:rPr>
          <w:sz w:val="22"/>
          <w:szCs w:val="20"/>
        </w:rPr>
        <w:t>A reconciliation of beginning and ending balances of the fair value of plan assets showing separately, if applicable, the effects during the period attributable to each of the following: actual return on plan assets, foreign currency exchange rate changes, contributions by the employer, contributions by plan participants, benefits paid, business combinations, divestitures, and settlements.</w:t>
      </w:r>
    </w:p>
    <w:p w14:paraId="12824634" w14:textId="77777777" w:rsidR="004601DE" w:rsidRPr="004601DE" w:rsidRDefault="004601DE" w:rsidP="00205807">
      <w:pPr>
        <w:tabs>
          <w:tab w:val="num" w:pos="1440"/>
        </w:tabs>
        <w:ind w:left="720"/>
        <w:jc w:val="both"/>
        <w:rPr>
          <w:sz w:val="22"/>
          <w:szCs w:val="20"/>
        </w:rPr>
      </w:pPr>
    </w:p>
    <w:p w14:paraId="2ACBE7DF" w14:textId="77777777" w:rsidR="004601DE" w:rsidRPr="004601DE" w:rsidRDefault="004601DE" w:rsidP="00205807">
      <w:pPr>
        <w:numPr>
          <w:ilvl w:val="0"/>
          <w:numId w:val="14"/>
        </w:numPr>
        <w:tabs>
          <w:tab w:val="clear" w:pos="1080"/>
          <w:tab w:val="num" w:pos="1440"/>
        </w:tabs>
        <w:ind w:left="1440" w:hanging="720"/>
        <w:jc w:val="both"/>
        <w:rPr>
          <w:sz w:val="22"/>
          <w:szCs w:val="20"/>
        </w:rPr>
      </w:pPr>
      <w:r w:rsidRPr="004601DE">
        <w:rPr>
          <w:sz w:val="22"/>
          <w:szCs w:val="20"/>
        </w:rPr>
        <w:t>The funded status of the plans and the amounts recognized in the statement of financial position, showing separately the assets and liabilities recognized.</w:t>
      </w:r>
    </w:p>
    <w:p w14:paraId="6B8B2B94" w14:textId="77777777" w:rsidR="004601DE" w:rsidRPr="004601DE" w:rsidRDefault="004601DE" w:rsidP="00205807">
      <w:pPr>
        <w:tabs>
          <w:tab w:val="num" w:pos="1440"/>
        </w:tabs>
        <w:ind w:left="720" w:hanging="360"/>
        <w:jc w:val="both"/>
        <w:rPr>
          <w:sz w:val="22"/>
          <w:szCs w:val="20"/>
        </w:rPr>
      </w:pPr>
    </w:p>
    <w:p w14:paraId="5513B73D" w14:textId="77777777" w:rsidR="004601DE" w:rsidRPr="004601DE" w:rsidRDefault="004601DE" w:rsidP="00205807">
      <w:pPr>
        <w:numPr>
          <w:ilvl w:val="0"/>
          <w:numId w:val="14"/>
        </w:numPr>
        <w:tabs>
          <w:tab w:val="clear" w:pos="1080"/>
          <w:tab w:val="num" w:pos="1440"/>
        </w:tabs>
        <w:ind w:left="1440" w:hanging="720"/>
        <w:jc w:val="both"/>
        <w:rPr>
          <w:sz w:val="22"/>
          <w:szCs w:val="20"/>
        </w:rPr>
      </w:pPr>
      <w:r w:rsidRPr="004601DE">
        <w:rPr>
          <w:sz w:val="22"/>
          <w:szCs w:val="20"/>
        </w:rPr>
        <w:t>The objectives of the disclosures about postretirement benefit plan assets are to provide users of financial statements with an understanding of:</w:t>
      </w:r>
    </w:p>
    <w:p w14:paraId="70697D58" w14:textId="77777777" w:rsidR="004601DE" w:rsidRPr="004601DE" w:rsidRDefault="004601DE" w:rsidP="004601DE">
      <w:pPr>
        <w:ind w:left="1440" w:hanging="720"/>
        <w:jc w:val="both"/>
        <w:rPr>
          <w:sz w:val="22"/>
          <w:szCs w:val="20"/>
        </w:rPr>
      </w:pPr>
    </w:p>
    <w:p w14:paraId="19FA7F2C" w14:textId="77777777" w:rsidR="004601DE" w:rsidRPr="004601DE" w:rsidRDefault="004601DE" w:rsidP="00205807">
      <w:pPr>
        <w:numPr>
          <w:ilvl w:val="1"/>
          <w:numId w:val="14"/>
        </w:numPr>
        <w:tabs>
          <w:tab w:val="clear" w:pos="1800"/>
          <w:tab w:val="num" w:pos="2160"/>
        </w:tabs>
        <w:ind w:left="2160" w:hanging="720"/>
        <w:jc w:val="both"/>
        <w:rPr>
          <w:sz w:val="22"/>
          <w:szCs w:val="20"/>
        </w:rPr>
      </w:pPr>
      <w:r w:rsidRPr="004601DE">
        <w:rPr>
          <w:sz w:val="22"/>
          <w:szCs w:val="20"/>
        </w:rPr>
        <w:t xml:space="preserve">How investment allocation decisions are made, including the factors that are pertinent to an understanding of investment policies and strategies </w:t>
      </w:r>
    </w:p>
    <w:p w14:paraId="39ED8B88" w14:textId="77777777" w:rsidR="004601DE" w:rsidRPr="004601DE" w:rsidRDefault="004601DE" w:rsidP="00205807">
      <w:pPr>
        <w:tabs>
          <w:tab w:val="num" w:pos="2160"/>
        </w:tabs>
        <w:ind w:hanging="540"/>
        <w:jc w:val="both"/>
        <w:rPr>
          <w:sz w:val="22"/>
          <w:szCs w:val="20"/>
        </w:rPr>
      </w:pPr>
    </w:p>
    <w:p w14:paraId="690EC45C" w14:textId="77777777" w:rsidR="004601DE" w:rsidRPr="004601DE" w:rsidRDefault="004601DE" w:rsidP="00205807">
      <w:pPr>
        <w:numPr>
          <w:ilvl w:val="1"/>
          <w:numId w:val="14"/>
        </w:numPr>
        <w:tabs>
          <w:tab w:val="clear" w:pos="1800"/>
          <w:tab w:val="num" w:pos="2160"/>
        </w:tabs>
        <w:ind w:left="2160" w:hanging="720"/>
        <w:jc w:val="both"/>
        <w:rPr>
          <w:sz w:val="22"/>
          <w:szCs w:val="20"/>
        </w:rPr>
      </w:pPr>
      <w:r w:rsidRPr="004601DE">
        <w:rPr>
          <w:sz w:val="22"/>
          <w:szCs w:val="20"/>
        </w:rPr>
        <w:lastRenderedPageBreak/>
        <w:t>The classes of plan assets</w:t>
      </w:r>
    </w:p>
    <w:p w14:paraId="768FE319" w14:textId="77777777" w:rsidR="004601DE" w:rsidRPr="004601DE" w:rsidRDefault="004601DE" w:rsidP="00205807">
      <w:pPr>
        <w:tabs>
          <w:tab w:val="num" w:pos="2160"/>
        </w:tabs>
        <w:ind w:left="1440" w:hanging="540"/>
        <w:jc w:val="both"/>
        <w:rPr>
          <w:sz w:val="22"/>
          <w:szCs w:val="20"/>
        </w:rPr>
      </w:pPr>
    </w:p>
    <w:p w14:paraId="09082295" w14:textId="77777777" w:rsidR="004601DE" w:rsidRPr="004601DE" w:rsidRDefault="004601DE" w:rsidP="00205807">
      <w:pPr>
        <w:numPr>
          <w:ilvl w:val="1"/>
          <w:numId w:val="14"/>
        </w:numPr>
        <w:tabs>
          <w:tab w:val="clear" w:pos="1800"/>
          <w:tab w:val="num" w:pos="2160"/>
        </w:tabs>
        <w:ind w:left="2160" w:hanging="720"/>
        <w:jc w:val="both"/>
        <w:rPr>
          <w:sz w:val="22"/>
          <w:szCs w:val="20"/>
        </w:rPr>
      </w:pPr>
      <w:r w:rsidRPr="004601DE">
        <w:rPr>
          <w:sz w:val="22"/>
          <w:szCs w:val="20"/>
        </w:rPr>
        <w:t>The inputs and valuation techniques used to measure the fair value of plan assets</w:t>
      </w:r>
    </w:p>
    <w:p w14:paraId="18236235" w14:textId="77777777" w:rsidR="004601DE" w:rsidRPr="004601DE" w:rsidRDefault="004601DE" w:rsidP="00205807">
      <w:pPr>
        <w:tabs>
          <w:tab w:val="num" w:pos="2160"/>
        </w:tabs>
        <w:ind w:left="1440" w:hanging="540"/>
        <w:jc w:val="both"/>
        <w:rPr>
          <w:sz w:val="22"/>
          <w:szCs w:val="20"/>
        </w:rPr>
      </w:pPr>
    </w:p>
    <w:p w14:paraId="207B47F3" w14:textId="77777777" w:rsidR="004601DE" w:rsidRPr="004601DE" w:rsidRDefault="004601DE" w:rsidP="00205807">
      <w:pPr>
        <w:numPr>
          <w:ilvl w:val="1"/>
          <w:numId w:val="14"/>
        </w:numPr>
        <w:tabs>
          <w:tab w:val="clear" w:pos="1800"/>
          <w:tab w:val="num" w:pos="2160"/>
        </w:tabs>
        <w:ind w:left="2160" w:hanging="720"/>
        <w:jc w:val="both"/>
        <w:rPr>
          <w:sz w:val="22"/>
          <w:szCs w:val="20"/>
        </w:rPr>
      </w:pPr>
      <w:r w:rsidRPr="004601DE">
        <w:rPr>
          <w:sz w:val="22"/>
          <w:szCs w:val="20"/>
        </w:rPr>
        <w:t xml:space="preserve">The effect of fair value measurements using significant unobservable inputs (Level 3) on changes in plan assets for the period </w:t>
      </w:r>
    </w:p>
    <w:p w14:paraId="3483EDB3" w14:textId="77777777" w:rsidR="004601DE" w:rsidRPr="004601DE" w:rsidRDefault="004601DE" w:rsidP="00205807">
      <w:pPr>
        <w:tabs>
          <w:tab w:val="num" w:pos="2160"/>
        </w:tabs>
        <w:ind w:left="1440" w:hanging="540"/>
        <w:jc w:val="both"/>
        <w:rPr>
          <w:sz w:val="22"/>
          <w:szCs w:val="20"/>
        </w:rPr>
      </w:pPr>
    </w:p>
    <w:p w14:paraId="4442BD40" w14:textId="77777777" w:rsidR="004601DE" w:rsidRPr="004601DE" w:rsidRDefault="004601DE" w:rsidP="00205807">
      <w:pPr>
        <w:numPr>
          <w:ilvl w:val="1"/>
          <w:numId w:val="14"/>
        </w:numPr>
        <w:tabs>
          <w:tab w:val="clear" w:pos="1800"/>
          <w:tab w:val="num" w:pos="2160"/>
        </w:tabs>
        <w:ind w:left="2160" w:hanging="720"/>
        <w:jc w:val="both"/>
        <w:rPr>
          <w:sz w:val="22"/>
          <w:szCs w:val="20"/>
        </w:rPr>
      </w:pPr>
      <w:r w:rsidRPr="004601DE">
        <w:rPr>
          <w:sz w:val="22"/>
          <w:szCs w:val="20"/>
        </w:rPr>
        <w:t xml:space="preserve">Significant concentrations of risk within plan assets. </w:t>
      </w:r>
    </w:p>
    <w:p w14:paraId="4F631631" w14:textId="77777777" w:rsidR="004601DE" w:rsidRPr="004601DE" w:rsidRDefault="004601DE" w:rsidP="004601DE">
      <w:pPr>
        <w:ind w:left="720" w:hanging="360"/>
        <w:jc w:val="both"/>
        <w:rPr>
          <w:sz w:val="22"/>
          <w:szCs w:val="20"/>
        </w:rPr>
      </w:pPr>
    </w:p>
    <w:p w14:paraId="27573CC1" w14:textId="77777777" w:rsidR="004601DE" w:rsidRPr="004601DE" w:rsidRDefault="004601DE" w:rsidP="004601DE">
      <w:pPr>
        <w:keepNext/>
        <w:keepLines/>
        <w:ind w:left="1440"/>
        <w:jc w:val="both"/>
        <w:rPr>
          <w:sz w:val="22"/>
          <w:szCs w:val="20"/>
        </w:rPr>
      </w:pPr>
      <w:r w:rsidRPr="004601DE">
        <w:rPr>
          <w:sz w:val="22"/>
          <w:szCs w:val="20"/>
        </w:rPr>
        <w:t>An employer shall consider those overall objectives in providing the following information about plan assets:</w:t>
      </w:r>
    </w:p>
    <w:p w14:paraId="58C2819E" w14:textId="77777777" w:rsidR="004601DE" w:rsidRPr="004601DE" w:rsidRDefault="004601DE" w:rsidP="004601DE">
      <w:pPr>
        <w:keepNext/>
        <w:keepLines/>
        <w:ind w:left="1440"/>
        <w:jc w:val="both"/>
        <w:rPr>
          <w:sz w:val="22"/>
          <w:szCs w:val="20"/>
        </w:rPr>
      </w:pPr>
    </w:p>
    <w:p w14:paraId="38F36B82" w14:textId="77777777" w:rsidR="004601DE" w:rsidRPr="004601DE" w:rsidRDefault="004601DE" w:rsidP="00205807">
      <w:pPr>
        <w:keepNext/>
        <w:keepLines/>
        <w:numPr>
          <w:ilvl w:val="0"/>
          <w:numId w:val="15"/>
        </w:numPr>
        <w:tabs>
          <w:tab w:val="clear" w:pos="2520"/>
          <w:tab w:val="num" w:pos="2880"/>
          <w:tab w:val="num" w:pos="2970"/>
        </w:tabs>
        <w:ind w:left="2880" w:hanging="720"/>
        <w:jc w:val="both"/>
        <w:rPr>
          <w:sz w:val="22"/>
          <w:szCs w:val="20"/>
        </w:rPr>
      </w:pPr>
      <w:r w:rsidRPr="004601DE">
        <w:rPr>
          <w:sz w:val="22"/>
          <w:szCs w:val="20"/>
        </w:rPr>
        <w:t>A narrative description of investment policies and strategies, including target allocation percentages or range of percentages considering the classes of plan assets disclosed pursuant to (b) below, as of the latest statement of financial position presented (on a weighted-average basis for employers with more than one plan), and other factors that are pertinent to an understanding of those policies and strategies such as investment goals, risk management practices, permitted and prohibited investments including the use of derivatives, diversification, and the relationship between plan assets and benefit obligations. For investment funds disclosed as classes as described in (b) below, a description of the significant investment strategies of those funds shall be provided.</w:t>
      </w:r>
    </w:p>
    <w:p w14:paraId="6D701D49" w14:textId="77777777" w:rsidR="004601DE" w:rsidRPr="004601DE" w:rsidRDefault="004601DE" w:rsidP="00205807">
      <w:pPr>
        <w:tabs>
          <w:tab w:val="num" w:pos="2970"/>
        </w:tabs>
        <w:ind w:left="1080" w:hanging="360"/>
        <w:jc w:val="both"/>
        <w:rPr>
          <w:sz w:val="22"/>
          <w:szCs w:val="20"/>
        </w:rPr>
      </w:pPr>
    </w:p>
    <w:p w14:paraId="0120692B" w14:textId="77777777" w:rsidR="004601DE" w:rsidRPr="004601DE" w:rsidRDefault="004601DE" w:rsidP="00205807">
      <w:pPr>
        <w:numPr>
          <w:ilvl w:val="0"/>
          <w:numId w:val="15"/>
        </w:numPr>
        <w:tabs>
          <w:tab w:val="clear" w:pos="2520"/>
          <w:tab w:val="num" w:pos="2880"/>
          <w:tab w:val="num" w:pos="2970"/>
        </w:tabs>
        <w:ind w:left="2880" w:hanging="720"/>
        <w:jc w:val="both"/>
        <w:rPr>
          <w:sz w:val="22"/>
          <w:szCs w:val="20"/>
        </w:rPr>
      </w:pPr>
      <w:r w:rsidRPr="004601DE">
        <w:rPr>
          <w:sz w:val="22"/>
          <w:szCs w:val="20"/>
        </w:rPr>
        <w:t>The fair value of each class of plan assets as of each date for which a statement of financial position is presented. Asset classes shall be based on the nature and risks of assets in an employer’s plan(s). Examples of classes of assets could include, but are not limited to, the following: cash and cash equivalents; equity securities, (segregated by industry type, company size, or investment objective); debt securities, issued by national, state, and local governments; corporate debt securities; asset-backed securities; structured debt; derivatives on a gross basis (segregated by type of underlying risk in the contract, for example, interest rate contracts, foreign exchange contracts, equity contracts, commodity contracts, credit contracts, and other contracts); investment funds (segregated by type of fund); and real estate. Those examples are not meant to be all inclusive. An employer should consider the overall objectives in paragraph 68.d. in determining whether additional classes of plan assets or further disaggregation of classes should be disclosed.</w:t>
      </w:r>
    </w:p>
    <w:p w14:paraId="536F3C9C" w14:textId="77777777" w:rsidR="004601DE" w:rsidRPr="004601DE" w:rsidRDefault="004601DE" w:rsidP="00205807">
      <w:pPr>
        <w:tabs>
          <w:tab w:val="num" w:pos="2970"/>
        </w:tabs>
        <w:ind w:left="2160" w:hanging="720"/>
        <w:jc w:val="both"/>
        <w:rPr>
          <w:sz w:val="22"/>
          <w:szCs w:val="20"/>
        </w:rPr>
      </w:pPr>
    </w:p>
    <w:p w14:paraId="6D750A08" w14:textId="77777777" w:rsidR="004601DE" w:rsidRPr="004601DE" w:rsidRDefault="004601DE" w:rsidP="00205807">
      <w:pPr>
        <w:numPr>
          <w:ilvl w:val="0"/>
          <w:numId w:val="15"/>
        </w:numPr>
        <w:tabs>
          <w:tab w:val="clear" w:pos="2520"/>
          <w:tab w:val="num" w:pos="2880"/>
          <w:tab w:val="num" w:pos="2970"/>
        </w:tabs>
        <w:ind w:left="2880" w:hanging="720"/>
        <w:jc w:val="both"/>
        <w:rPr>
          <w:sz w:val="22"/>
          <w:szCs w:val="20"/>
        </w:rPr>
      </w:pPr>
      <w:r w:rsidRPr="004601DE">
        <w:rPr>
          <w:sz w:val="22"/>
          <w:szCs w:val="20"/>
        </w:rPr>
        <w:t>A narrative description of the basis used to determine the overall expected long-term rate-of-return-on-assets assumption, such as the general approach used, the extent to which the overall rate-of-return-on-assets assumption was based on historical returns, the extent to which adjustments were made to those historical returns in order to reflect expectations of future returns, and how those adjustments were determined. The description should consider the classes of assets described in (b) above, as appropriate.</w:t>
      </w:r>
    </w:p>
    <w:p w14:paraId="3E0EC6A6" w14:textId="77777777" w:rsidR="004601DE" w:rsidRPr="004601DE" w:rsidRDefault="004601DE" w:rsidP="00205807">
      <w:pPr>
        <w:tabs>
          <w:tab w:val="num" w:pos="2970"/>
        </w:tabs>
        <w:ind w:left="1080" w:hanging="360"/>
        <w:jc w:val="both"/>
        <w:rPr>
          <w:sz w:val="22"/>
          <w:szCs w:val="20"/>
        </w:rPr>
      </w:pPr>
    </w:p>
    <w:p w14:paraId="57E79DF4" w14:textId="77777777" w:rsidR="004601DE" w:rsidRPr="004601DE" w:rsidRDefault="004601DE" w:rsidP="00205807">
      <w:pPr>
        <w:numPr>
          <w:ilvl w:val="0"/>
          <w:numId w:val="15"/>
        </w:numPr>
        <w:tabs>
          <w:tab w:val="clear" w:pos="2520"/>
          <w:tab w:val="num" w:pos="2880"/>
          <w:tab w:val="num" w:pos="2970"/>
        </w:tabs>
        <w:ind w:left="2880" w:hanging="720"/>
        <w:jc w:val="both"/>
        <w:rPr>
          <w:sz w:val="22"/>
          <w:szCs w:val="20"/>
        </w:rPr>
      </w:pPr>
      <w:r w:rsidRPr="004601DE">
        <w:rPr>
          <w:sz w:val="22"/>
          <w:szCs w:val="20"/>
        </w:rPr>
        <w:t xml:space="preserve">Information that enables users of financial statements to assess the inputs and valuation techniques used to develop fair value measurements of plan assets at the reporting date. For fair value measurements using significant unobservable inputs, an employer shall disclose the effect of the measurements on changes in plan assets for the period. To meet those objectives, the employer shall disclose the following </w:t>
      </w:r>
      <w:r w:rsidRPr="004601DE">
        <w:rPr>
          <w:sz w:val="22"/>
          <w:szCs w:val="20"/>
        </w:rPr>
        <w:lastRenderedPageBreak/>
        <w:t>information for each class of plan assets disclosed pursuant to (b) above for each annual period:</w:t>
      </w:r>
    </w:p>
    <w:p w14:paraId="6BA376B3" w14:textId="77777777" w:rsidR="004601DE" w:rsidRPr="004601DE" w:rsidRDefault="004601DE" w:rsidP="00205807">
      <w:pPr>
        <w:tabs>
          <w:tab w:val="num" w:pos="2970"/>
        </w:tabs>
        <w:ind w:left="2160" w:hanging="720"/>
        <w:jc w:val="both"/>
        <w:rPr>
          <w:sz w:val="22"/>
          <w:szCs w:val="20"/>
        </w:rPr>
      </w:pPr>
    </w:p>
    <w:p w14:paraId="790DA1CB" w14:textId="42107356" w:rsidR="004601DE" w:rsidRPr="004601DE" w:rsidRDefault="004601DE" w:rsidP="00205807">
      <w:pPr>
        <w:numPr>
          <w:ilvl w:val="1"/>
          <w:numId w:val="15"/>
        </w:numPr>
        <w:tabs>
          <w:tab w:val="clear" w:pos="3240"/>
          <w:tab w:val="num" w:pos="2970"/>
          <w:tab w:val="num" w:pos="3600"/>
        </w:tabs>
        <w:ind w:left="3600" w:hanging="720"/>
        <w:jc w:val="both"/>
        <w:rPr>
          <w:sz w:val="22"/>
          <w:szCs w:val="20"/>
        </w:rPr>
      </w:pPr>
      <w:r w:rsidRPr="004601DE">
        <w:rPr>
          <w:sz w:val="22"/>
          <w:szCs w:val="20"/>
        </w:rPr>
        <w:t>The level within the fair value hierarchy in which the fair value measurements in their entirety fall,</w:t>
      </w:r>
      <w:r w:rsidR="001B3140" w:rsidRPr="001B3140">
        <w:rPr>
          <w:rStyle w:val="FootnoteReference"/>
        </w:rPr>
        <w:t xml:space="preserve"> </w:t>
      </w:r>
      <w:r w:rsidR="001B3140" w:rsidRPr="00645DF3">
        <w:rPr>
          <w:rStyle w:val="FootnoteReference"/>
        </w:rPr>
        <w:t>2</w:t>
      </w:r>
      <w:r w:rsidRPr="004601DE">
        <w:rPr>
          <w:sz w:val="22"/>
          <w:szCs w:val="20"/>
        </w:rPr>
        <w:t xml:space="preserve"> segregating fair value measurements using quoted prices in active markets for identical assets or liabilities (Level 1), significant other observable inputs (Level 2), and significant unobservable inputs (Level 3)</w:t>
      </w:r>
    </w:p>
    <w:p w14:paraId="1B04D0D3" w14:textId="77777777" w:rsidR="004601DE" w:rsidRPr="004601DE" w:rsidRDefault="004601DE" w:rsidP="00205807">
      <w:pPr>
        <w:tabs>
          <w:tab w:val="num" w:pos="2970"/>
          <w:tab w:val="num" w:pos="3600"/>
        </w:tabs>
        <w:ind w:left="2160" w:hanging="720"/>
        <w:jc w:val="both"/>
        <w:rPr>
          <w:sz w:val="22"/>
          <w:szCs w:val="20"/>
        </w:rPr>
      </w:pPr>
    </w:p>
    <w:p w14:paraId="22CBEDAB" w14:textId="77777777" w:rsidR="004601DE" w:rsidRPr="004601DE" w:rsidRDefault="004601DE" w:rsidP="00205807">
      <w:pPr>
        <w:numPr>
          <w:ilvl w:val="1"/>
          <w:numId w:val="15"/>
        </w:numPr>
        <w:tabs>
          <w:tab w:val="clear" w:pos="3240"/>
          <w:tab w:val="num" w:pos="2970"/>
          <w:tab w:val="num" w:pos="3600"/>
        </w:tabs>
        <w:ind w:left="3600" w:hanging="720"/>
        <w:jc w:val="both"/>
        <w:rPr>
          <w:sz w:val="22"/>
          <w:szCs w:val="20"/>
        </w:rPr>
      </w:pPr>
      <w:r w:rsidRPr="004601DE">
        <w:rPr>
          <w:sz w:val="22"/>
          <w:szCs w:val="20"/>
        </w:rPr>
        <w:t>Information about the valuation technique(s) and inputs used to measure fair value and a discussion of changes in valuation techniques and inputs, if any, during the period.</w:t>
      </w:r>
    </w:p>
    <w:p w14:paraId="03D5EE7F" w14:textId="77777777" w:rsidR="004E3276" w:rsidRPr="001B3140" w:rsidRDefault="004E3276" w:rsidP="00107A2C">
      <w:pPr>
        <w:pStyle w:val="BodyText2"/>
        <w:rPr>
          <w:b w:val="0"/>
          <w:szCs w:val="22"/>
        </w:rPr>
      </w:pPr>
    </w:p>
    <w:p w14:paraId="7DF61654" w14:textId="014FE65C" w:rsidR="001B3140" w:rsidRPr="001B3140" w:rsidRDefault="001B3140" w:rsidP="00107A2C">
      <w:pPr>
        <w:pStyle w:val="BodyText2"/>
        <w:rPr>
          <w:b w:val="0"/>
          <w:szCs w:val="22"/>
        </w:rPr>
      </w:pPr>
      <w:r w:rsidRPr="001B3140">
        <w:rPr>
          <w:b w:val="0"/>
          <w:i/>
          <w:iCs/>
          <w:szCs w:val="22"/>
          <w:u w:val="single"/>
        </w:rPr>
        <w:t>Footnote 2</w:t>
      </w:r>
      <w:r w:rsidRPr="001B3140">
        <w:rPr>
          <w:b w:val="0"/>
          <w:szCs w:val="22"/>
        </w:rPr>
        <w:t xml:space="preserve"> - In some cases, the inputs used to measure fair value might fall in different levels of the fair value hierarchy. The level in the fair value hierarchy within which the fair value measurement in its entirety falls shall be determined based on the lowest level input that is significant to the fair value measurement in its entirety. Assessing the significance of a particular input to the fair value measurement in its entirety requires judgment, considering factors specific to the asset or liability.</w:t>
      </w:r>
    </w:p>
    <w:p w14:paraId="50496FA9" w14:textId="77777777" w:rsidR="001B3140" w:rsidRPr="004E3276" w:rsidRDefault="001B3140" w:rsidP="00107A2C">
      <w:pPr>
        <w:pStyle w:val="BodyText2"/>
        <w:rPr>
          <w:rFonts w:asciiTheme="minorHAnsi" w:hAnsiTheme="minorHAnsi" w:cstheme="minorHAnsi"/>
          <w:b w:val="0"/>
          <w:szCs w:val="22"/>
        </w:rPr>
      </w:pPr>
    </w:p>
    <w:p w14:paraId="13E2BF6B" w14:textId="77777777" w:rsidR="00A23C5E" w:rsidRPr="001E2B5D" w:rsidRDefault="002A1316" w:rsidP="002C5F30">
      <w:pPr>
        <w:pStyle w:val="BodyText"/>
        <w:rPr>
          <w:rFonts w:asciiTheme="minorHAnsi" w:hAnsiTheme="minorHAnsi" w:cstheme="minorHAnsi"/>
          <w:sz w:val="22"/>
          <w:szCs w:val="22"/>
        </w:rPr>
      </w:pPr>
      <w:r w:rsidRPr="001E2B5D">
        <w:rPr>
          <w:rFonts w:asciiTheme="minorHAnsi" w:hAnsiTheme="minorHAnsi" w:cstheme="minorHAnsi"/>
          <w:b/>
          <w:bCs/>
          <w:sz w:val="22"/>
          <w:szCs w:val="22"/>
        </w:rPr>
        <w:t xml:space="preserve">Activity to Date (issues previously addressed by </w:t>
      </w:r>
      <w:r w:rsidR="006B37DD" w:rsidRPr="001E2B5D">
        <w:rPr>
          <w:rFonts w:asciiTheme="minorHAnsi" w:hAnsiTheme="minorHAnsi" w:cstheme="minorHAnsi"/>
          <w:b/>
          <w:bCs/>
          <w:sz w:val="22"/>
          <w:szCs w:val="22"/>
        </w:rPr>
        <w:t xml:space="preserve">the </w:t>
      </w:r>
      <w:r w:rsidR="00004652" w:rsidRPr="001E2B5D">
        <w:rPr>
          <w:rFonts w:asciiTheme="minorHAnsi" w:hAnsiTheme="minorHAnsi" w:cstheme="minorHAnsi"/>
          <w:b/>
          <w:bCs/>
          <w:sz w:val="22"/>
          <w:szCs w:val="22"/>
        </w:rPr>
        <w:t>Working Group</w:t>
      </w:r>
      <w:r w:rsidRPr="001E2B5D">
        <w:rPr>
          <w:rFonts w:asciiTheme="minorHAnsi" w:hAnsiTheme="minorHAnsi" w:cstheme="minorHAnsi"/>
          <w:b/>
          <w:bCs/>
          <w:sz w:val="22"/>
          <w:szCs w:val="22"/>
        </w:rPr>
        <w:t xml:space="preserve">, Emerging Accounting Issues </w:t>
      </w:r>
      <w:r w:rsidR="00004652" w:rsidRPr="001E2B5D">
        <w:rPr>
          <w:rFonts w:asciiTheme="minorHAnsi" w:hAnsiTheme="minorHAnsi" w:cstheme="minorHAnsi"/>
          <w:b/>
          <w:bCs/>
          <w:sz w:val="22"/>
          <w:szCs w:val="22"/>
        </w:rPr>
        <w:t>(E) Working Group</w:t>
      </w:r>
      <w:r w:rsidRPr="001E2B5D">
        <w:rPr>
          <w:rFonts w:asciiTheme="minorHAnsi" w:hAnsiTheme="minorHAnsi" w:cstheme="minorHAnsi"/>
          <w:b/>
          <w:bCs/>
          <w:sz w:val="22"/>
          <w:szCs w:val="22"/>
        </w:rPr>
        <w:t>, SEC, FASB, other State Departments of Insurance or other NAIC groups</w:t>
      </w:r>
      <w:r w:rsidRPr="001E2B5D">
        <w:rPr>
          <w:rFonts w:asciiTheme="minorHAnsi" w:hAnsiTheme="minorHAnsi" w:cstheme="minorHAnsi"/>
          <w:sz w:val="22"/>
          <w:szCs w:val="22"/>
        </w:rPr>
        <w:t>):</w:t>
      </w:r>
    </w:p>
    <w:p w14:paraId="64CB0C00" w14:textId="08CFE3F7" w:rsidR="002C5F30" w:rsidRPr="001E2B5D" w:rsidRDefault="00E8742E" w:rsidP="002C5F30">
      <w:pPr>
        <w:pStyle w:val="BodyText"/>
        <w:rPr>
          <w:rFonts w:asciiTheme="minorHAnsi" w:hAnsiTheme="minorHAnsi" w:cstheme="minorHAnsi"/>
          <w:bCs/>
          <w:sz w:val="22"/>
          <w:szCs w:val="22"/>
        </w:rPr>
      </w:pPr>
      <w:r>
        <w:rPr>
          <w:rFonts w:asciiTheme="minorHAnsi" w:hAnsiTheme="minorHAnsi" w:cstheme="minorHAnsi"/>
          <w:bCs/>
          <w:sz w:val="22"/>
          <w:szCs w:val="22"/>
        </w:rPr>
        <w:t>In March of 20</w:t>
      </w:r>
      <w:r w:rsidR="00494489">
        <w:rPr>
          <w:rFonts w:asciiTheme="minorHAnsi" w:hAnsiTheme="minorHAnsi" w:cstheme="minorHAnsi"/>
          <w:bCs/>
          <w:sz w:val="22"/>
          <w:szCs w:val="22"/>
        </w:rPr>
        <w:t>12</w:t>
      </w:r>
      <w:r>
        <w:rPr>
          <w:rFonts w:asciiTheme="minorHAnsi" w:hAnsiTheme="minorHAnsi" w:cstheme="minorHAnsi"/>
          <w:bCs/>
          <w:sz w:val="22"/>
          <w:szCs w:val="22"/>
        </w:rPr>
        <w:t xml:space="preserve">, the Working Group adopted FAS </w:t>
      </w:r>
      <w:r w:rsidR="00707AE8">
        <w:rPr>
          <w:rFonts w:asciiTheme="minorHAnsi" w:hAnsiTheme="minorHAnsi" w:cstheme="minorHAnsi"/>
          <w:bCs/>
          <w:sz w:val="22"/>
          <w:szCs w:val="22"/>
        </w:rPr>
        <w:t>158</w:t>
      </w:r>
      <w:r>
        <w:rPr>
          <w:rFonts w:asciiTheme="minorHAnsi" w:hAnsiTheme="minorHAnsi" w:cstheme="minorHAnsi"/>
          <w:bCs/>
          <w:sz w:val="22"/>
          <w:szCs w:val="22"/>
        </w:rPr>
        <w:t xml:space="preserve"> with modification through agenda item </w:t>
      </w:r>
      <w:r w:rsidR="00707AE8">
        <w:rPr>
          <w:rFonts w:asciiTheme="minorHAnsi" w:hAnsiTheme="minorHAnsi" w:cstheme="minorHAnsi"/>
          <w:bCs/>
          <w:sz w:val="22"/>
          <w:szCs w:val="22"/>
        </w:rPr>
        <w:t>20</w:t>
      </w:r>
      <w:r>
        <w:rPr>
          <w:rFonts w:asciiTheme="minorHAnsi" w:hAnsiTheme="minorHAnsi" w:cstheme="minorHAnsi"/>
          <w:bCs/>
          <w:sz w:val="22"/>
          <w:szCs w:val="22"/>
        </w:rPr>
        <w:t>06-30</w:t>
      </w:r>
      <w:r w:rsidR="008B7EC7">
        <w:rPr>
          <w:rFonts w:asciiTheme="minorHAnsi" w:hAnsiTheme="minorHAnsi" w:cstheme="minorHAnsi"/>
          <w:bCs/>
          <w:sz w:val="22"/>
          <w:szCs w:val="22"/>
        </w:rPr>
        <w:t xml:space="preserve"> which established SSAP Nos. 92 and 102</w:t>
      </w:r>
      <w:r>
        <w:rPr>
          <w:rFonts w:asciiTheme="minorHAnsi" w:hAnsiTheme="minorHAnsi" w:cstheme="minorHAnsi"/>
          <w:bCs/>
          <w:sz w:val="22"/>
          <w:szCs w:val="22"/>
        </w:rPr>
        <w:t>.</w:t>
      </w:r>
      <w:r w:rsidR="00807666">
        <w:rPr>
          <w:rFonts w:asciiTheme="minorHAnsi" w:hAnsiTheme="minorHAnsi" w:cstheme="minorHAnsi"/>
          <w:bCs/>
          <w:sz w:val="22"/>
          <w:szCs w:val="22"/>
        </w:rPr>
        <w:t xml:space="preserve">  SSAP Nos. 92 and 102 have been revised a significant number of times</w:t>
      </w:r>
      <w:r w:rsidR="00C125C5">
        <w:rPr>
          <w:rFonts w:asciiTheme="minorHAnsi" w:hAnsiTheme="minorHAnsi" w:cstheme="minorHAnsi"/>
          <w:bCs/>
          <w:sz w:val="22"/>
          <w:szCs w:val="22"/>
        </w:rPr>
        <w:t>,</w:t>
      </w:r>
      <w:r w:rsidR="002D40FB">
        <w:rPr>
          <w:rFonts w:asciiTheme="minorHAnsi" w:hAnsiTheme="minorHAnsi" w:cstheme="minorHAnsi"/>
          <w:bCs/>
          <w:sz w:val="22"/>
          <w:szCs w:val="22"/>
        </w:rPr>
        <w:t xml:space="preserve"> but</w:t>
      </w:r>
      <w:r w:rsidR="00C125C5">
        <w:rPr>
          <w:rFonts w:asciiTheme="minorHAnsi" w:hAnsiTheme="minorHAnsi" w:cstheme="minorHAnsi"/>
          <w:bCs/>
          <w:sz w:val="22"/>
          <w:szCs w:val="22"/>
        </w:rPr>
        <w:t xml:space="preserve"> for the sake of brevity only revisions since 2023</w:t>
      </w:r>
      <w:r w:rsidR="00BA3E07">
        <w:rPr>
          <w:rFonts w:asciiTheme="minorHAnsi" w:hAnsiTheme="minorHAnsi" w:cstheme="minorHAnsi"/>
          <w:bCs/>
          <w:sz w:val="22"/>
          <w:szCs w:val="22"/>
        </w:rPr>
        <w:t xml:space="preserve"> </w:t>
      </w:r>
      <w:r w:rsidR="002D40FB">
        <w:rPr>
          <w:rFonts w:asciiTheme="minorHAnsi" w:hAnsiTheme="minorHAnsi" w:cstheme="minorHAnsi"/>
          <w:bCs/>
          <w:sz w:val="22"/>
          <w:szCs w:val="22"/>
        </w:rPr>
        <w:t>are</w:t>
      </w:r>
      <w:r w:rsidR="00BA3E07">
        <w:rPr>
          <w:rFonts w:asciiTheme="minorHAnsi" w:hAnsiTheme="minorHAnsi" w:cstheme="minorHAnsi"/>
          <w:bCs/>
          <w:sz w:val="22"/>
          <w:szCs w:val="22"/>
        </w:rPr>
        <w:t xml:space="preserve"> summarized below.</w:t>
      </w:r>
    </w:p>
    <w:p w14:paraId="41561E57" w14:textId="77777777" w:rsidR="00444139" w:rsidRDefault="00444139" w:rsidP="00444139">
      <w:pPr>
        <w:pStyle w:val="BodyText2"/>
        <w:rPr>
          <w:rFonts w:asciiTheme="minorHAnsi" w:eastAsia="MS Mincho" w:hAnsiTheme="minorHAnsi" w:cstheme="minorHAnsi"/>
          <w:b w:val="0"/>
          <w:szCs w:val="22"/>
          <w:lang w:eastAsia="ja-JP"/>
        </w:rPr>
      </w:pPr>
    </w:p>
    <w:p w14:paraId="1FD6D270" w14:textId="71D6BC97" w:rsidR="00444139" w:rsidRDefault="00444139" w:rsidP="00444139">
      <w:pPr>
        <w:pStyle w:val="BodyText2"/>
        <w:rPr>
          <w:rFonts w:asciiTheme="minorHAnsi" w:eastAsia="MS Mincho" w:hAnsiTheme="minorHAnsi" w:cstheme="minorHAnsi"/>
          <w:b w:val="0"/>
          <w:szCs w:val="22"/>
          <w:lang w:eastAsia="ja-JP"/>
        </w:rPr>
      </w:pPr>
      <w:r>
        <w:rPr>
          <w:rFonts w:asciiTheme="minorHAnsi" w:eastAsia="MS Mincho" w:hAnsiTheme="minorHAnsi" w:cstheme="minorHAnsi"/>
          <w:b w:val="0"/>
          <w:szCs w:val="22"/>
          <w:lang w:eastAsia="ja-JP"/>
        </w:rPr>
        <w:t xml:space="preserve">In October of 2023, the Working Group adopted </w:t>
      </w:r>
      <w:r w:rsidR="007627C0">
        <w:rPr>
          <w:rFonts w:asciiTheme="minorHAnsi" w:eastAsia="MS Mincho" w:hAnsiTheme="minorHAnsi" w:cstheme="minorHAnsi"/>
          <w:b w:val="0"/>
          <w:szCs w:val="22"/>
          <w:lang w:eastAsia="ja-JP"/>
        </w:rPr>
        <w:t xml:space="preserve">with modification </w:t>
      </w:r>
      <w:r>
        <w:rPr>
          <w:rFonts w:asciiTheme="minorHAnsi" w:eastAsia="MS Mincho" w:hAnsiTheme="minorHAnsi" w:cstheme="minorHAnsi"/>
          <w:b w:val="0"/>
          <w:szCs w:val="22"/>
          <w:lang w:eastAsia="ja-JP"/>
        </w:rPr>
        <w:t xml:space="preserve">ASU 2016-19 through agenda item 2023-18, which provided minor technical changes to SSAP Nos. 92 and 102. </w:t>
      </w:r>
    </w:p>
    <w:p w14:paraId="44A67015" w14:textId="77777777" w:rsidR="00BB3857" w:rsidRDefault="00BB3857" w:rsidP="00444139">
      <w:pPr>
        <w:pStyle w:val="BodyText2"/>
        <w:rPr>
          <w:rFonts w:asciiTheme="minorHAnsi" w:eastAsia="MS Mincho" w:hAnsiTheme="minorHAnsi" w:cstheme="minorHAnsi"/>
          <w:b w:val="0"/>
          <w:szCs w:val="22"/>
          <w:lang w:eastAsia="ja-JP"/>
        </w:rPr>
      </w:pPr>
    </w:p>
    <w:p w14:paraId="2599B21D" w14:textId="2EB533D9" w:rsidR="00BB3857" w:rsidRDefault="00BB3857" w:rsidP="00444139">
      <w:pPr>
        <w:pStyle w:val="BodyText2"/>
        <w:rPr>
          <w:rFonts w:asciiTheme="minorHAnsi" w:eastAsia="MS Mincho" w:hAnsiTheme="minorHAnsi" w:cstheme="minorHAnsi"/>
          <w:b w:val="0"/>
          <w:szCs w:val="22"/>
          <w:lang w:eastAsia="ja-JP"/>
        </w:rPr>
      </w:pPr>
      <w:r>
        <w:rPr>
          <w:rFonts w:asciiTheme="minorHAnsi" w:eastAsia="MS Mincho" w:hAnsiTheme="minorHAnsi" w:cstheme="minorHAnsi"/>
          <w:b w:val="0"/>
          <w:szCs w:val="22"/>
          <w:lang w:eastAsia="ja-JP"/>
        </w:rPr>
        <w:t>In October</w:t>
      </w:r>
      <w:r w:rsidR="00970855">
        <w:rPr>
          <w:rFonts w:asciiTheme="minorHAnsi" w:eastAsia="MS Mincho" w:hAnsiTheme="minorHAnsi" w:cstheme="minorHAnsi"/>
          <w:b w:val="0"/>
          <w:szCs w:val="22"/>
          <w:lang w:eastAsia="ja-JP"/>
        </w:rPr>
        <w:t xml:space="preserve"> of</w:t>
      </w:r>
      <w:r>
        <w:rPr>
          <w:rFonts w:asciiTheme="minorHAnsi" w:eastAsia="MS Mincho" w:hAnsiTheme="minorHAnsi" w:cstheme="minorHAnsi"/>
          <w:b w:val="0"/>
          <w:szCs w:val="22"/>
          <w:lang w:eastAsia="ja-JP"/>
        </w:rPr>
        <w:t xml:space="preserve"> 2023, the Working Group </w:t>
      </w:r>
      <w:r w:rsidR="00970855" w:rsidRPr="00970855">
        <w:rPr>
          <w:rFonts w:asciiTheme="minorHAnsi" w:eastAsia="MS Mincho" w:hAnsiTheme="minorHAnsi" w:cstheme="minorHAnsi"/>
          <w:b w:val="0"/>
          <w:szCs w:val="22"/>
          <w:lang w:eastAsia="ja-JP"/>
        </w:rPr>
        <w:t xml:space="preserve">adopted </w:t>
      </w:r>
      <w:r w:rsidR="00970855">
        <w:rPr>
          <w:rFonts w:asciiTheme="minorHAnsi" w:eastAsia="MS Mincho" w:hAnsiTheme="minorHAnsi" w:cstheme="minorHAnsi"/>
          <w:b w:val="0"/>
          <w:szCs w:val="22"/>
          <w:lang w:eastAsia="ja-JP"/>
        </w:rPr>
        <w:t>revisions</w:t>
      </w:r>
      <w:r w:rsidR="00970855" w:rsidRPr="00970855">
        <w:rPr>
          <w:rFonts w:asciiTheme="minorHAnsi" w:eastAsia="MS Mincho" w:hAnsiTheme="minorHAnsi" w:cstheme="minorHAnsi"/>
          <w:b w:val="0"/>
          <w:szCs w:val="22"/>
          <w:lang w:eastAsia="ja-JP"/>
        </w:rPr>
        <w:t xml:space="preserve"> to SSAP No. 92 and SSAP No.102 to remove the transition guidance that is no longer applicable as the ten-year effective period for that transition has ended.</w:t>
      </w:r>
    </w:p>
    <w:p w14:paraId="327D11B1" w14:textId="5CC7208C" w:rsidR="00494489" w:rsidRPr="001E2B5D" w:rsidRDefault="00494489" w:rsidP="00706B68">
      <w:pPr>
        <w:pStyle w:val="BodyText2"/>
        <w:rPr>
          <w:rFonts w:asciiTheme="minorHAnsi" w:eastAsia="MS Mincho" w:hAnsiTheme="minorHAnsi" w:cstheme="minorHAnsi"/>
          <w:b w:val="0"/>
          <w:szCs w:val="22"/>
          <w:lang w:eastAsia="ja-JP"/>
        </w:rPr>
      </w:pPr>
    </w:p>
    <w:p w14:paraId="1A7C9804" w14:textId="77777777" w:rsidR="002A1316" w:rsidRPr="001E2B5D" w:rsidRDefault="002A1316" w:rsidP="00B30CA0">
      <w:pPr>
        <w:pStyle w:val="BodyText"/>
        <w:rPr>
          <w:rFonts w:asciiTheme="minorHAnsi" w:hAnsiTheme="minorHAnsi" w:cstheme="minorHAnsi"/>
          <w:b/>
          <w:sz w:val="22"/>
          <w:szCs w:val="22"/>
        </w:rPr>
      </w:pPr>
      <w:r w:rsidRPr="001E2B5D">
        <w:rPr>
          <w:rFonts w:asciiTheme="minorHAnsi" w:hAnsiTheme="minorHAnsi" w:cstheme="minorHAnsi"/>
          <w:b/>
          <w:sz w:val="22"/>
          <w:szCs w:val="22"/>
        </w:rPr>
        <w:t xml:space="preserve">Information or issues (included in </w:t>
      </w:r>
      <w:r w:rsidRPr="001E2B5D">
        <w:rPr>
          <w:rFonts w:asciiTheme="minorHAnsi" w:hAnsiTheme="minorHAnsi" w:cstheme="minorHAnsi"/>
          <w:b/>
          <w:i/>
          <w:sz w:val="22"/>
          <w:szCs w:val="22"/>
        </w:rPr>
        <w:t>Description of Issue</w:t>
      </w:r>
      <w:r w:rsidRPr="001E2B5D">
        <w:rPr>
          <w:rFonts w:asciiTheme="minorHAnsi" w:hAnsiTheme="minorHAnsi" w:cstheme="minorHAnsi"/>
          <w:b/>
          <w:sz w:val="22"/>
          <w:szCs w:val="22"/>
        </w:rPr>
        <w:t xml:space="preserve">) not previously contemplated by the </w:t>
      </w:r>
      <w:r w:rsidR="00004652" w:rsidRPr="001E2B5D">
        <w:rPr>
          <w:rFonts w:asciiTheme="minorHAnsi" w:hAnsiTheme="minorHAnsi" w:cstheme="minorHAnsi"/>
          <w:b/>
          <w:sz w:val="22"/>
          <w:szCs w:val="22"/>
        </w:rPr>
        <w:t>Working Group</w:t>
      </w:r>
      <w:r w:rsidRPr="001E2B5D">
        <w:rPr>
          <w:rFonts w:asciiTheme="minorHAnsi" w:hAnsiTheme="minorHAnsi" w:cstheme="minorHAnsi"/>
          <w:b/>
          <w:sz w:val="22"/>
          <w:szCs w:val="22"/>
        </w:rPr>
        <w:t>:</w:t>
      </w:r>
    </w:p>
    <w:p w14:paraId="19D3DF10" w14:textId="20DF915B" w:rsidR="006B37DD" w:rsidRPr="001E2B5D" w:rsidRDefault="00351DAD" w:rsidP="00B30CA0">
      <w:pPr>
        <w:pStyle w:val="BodyText2"/>
        <w:rPr>
          <w:rFonts w:asciiTheme="minorHAnsi" w:hAnsiTheme="minorHAnsi" w:cstheme="minorHAnsi"/>
          <w:b w:val="0"/>
          <w:szCs w:val="22"/>
        </w:rPr>
      </w:pPr>
      <w:r w:rsidRPr="001E2B5D">
        <w:rPr>
          <w:rFonts w:asciiTheme="minorHAnsi" w:hAnsiTheme="minorHAnsi" w:cstheme="minorHAnsi"/>
          <w:b w:val="0"/>
          <w:szCs w:val="22"/>
        </w:rPr>
        <w:t>None</w:t>
      </w:r>
      <w:r w:rsidR="007B7741" w:rsidRPr="001E2B5D">
        <w:rPr>
          <w:rFonts w:asciiTheme="minorHAnsi" w:hAnsiTheme="minorHAnsi" w:cstheme="minorHAnsi"/>
          <w:b w:val="0"/>
          <w:szCs w:val="22"/>
        </w:rPr>
        <w:t>.</w:t>
      </w:r>
    </w:p>
    <w:p w14:paraId="372E0AF5" w14:textId="77777777" w:rsidR="00015AEA" w:rsidRPr="001E2B5D" w:rsidRDefault="00015AEA" w:rsidP="00B30CA0">
      <w:pPr>
        <w:pStyle w:val="BodyText2"/>
        <w:rPr>
          <w:rFonts w:asciiTheme="minorHAnsi" w:hAnsiTheme="minorHAnsi" w:cstheme="minorHAnsi"/>
          <w:b w:val="0"/>
          <w:bCs w:val="0"/>
          <w:szCs w:val="22"/>
        </w:rPr>
      </w:pPr>
    </w:p>
    <w:p w14:paraId="074E048D" w14:textId="04035EAB" w:rsidR="00015AEA" w:rsidRPr="001E2B5D" w:rsidRDefault="00490996" w:rsidP="00490996">
      <w:pPr>
        <w:pStyle w:val="Default"/>
        <w:rPr>
          <w:rFonts w:asciiTheme="minorHAnsi" w:hAnsiTheme="minorHAnsi" w:cstheme="minorHAnsi"/>
          <w:b/>
          <w:sz w:val="22"/>
          <w:szCs w:val="22"/>
        </w:rPr>
      </w:pPr>
      <w:r w:rsidRPr="001E2B5D">
        <w:rPr>
          <w:rFonts w:asciiTheme="minorHAnsi" w:hAnsiTheme="minorHAnsi" w:cstheme="minorHAnsi"/>
          <w:b/>
          <w:sz w:val="22"/>
          <w:szCs w:val="22"/>
        </w:rPr>
        <w:t>Convergence with International Financial Reporting Standards (IFRS):</w:t>
      </w:r>
    </w:p>
    <w:p w14:paraId="70213B4E" w14:textId="3ADF3ACD" w:rsidR="00490996" w:rsidRPr="001E2B5D" w:rsidRDefault="001F5FA2" w:rsidP="00490996">
      <w:pPr>
        <w:pStyle w:val="Default"/>
        <w:rPr>
          <w:rFonts w:asciiTheme="minorHAnsi" w:hAnsiTheme="minorHAnsi" w:cstheme="minorHAnsi"/>
          <w:bCs/>
          <w:sz w:val="22"/>
          <w:szCs w:val="22"/>
        </w:rPr>
      </w:pPr>
      <w:r w:rsidRPr="001E2B5D">
        <w:rPr>
          <w:rFonts w:asciiTheme="minorHAnsi" w:hAnsiTheme="minorHAnsi" w:cstheme="minorHAnsi"/>
          <w:bCs/>
          <w:sz w:val="22"/>
          <w:szCs w:val="22"/>
        </w:rPr>
        <w:t>None</w:t>
      </w:r>
      <w:r w:rsidR="007B7741" w:rsidRPr="001E2B5D">
        <w:rPr>
          <w:rFonts w:asciiTheme="minorHAnsi" w:hAnsiTheme="minorHAnsi" w:cstheme="minorHAnsi"/>
          <w:bCs/>
          <w:sz w:val="22"/>
          <w:szCs w:val="22"/>
        </w:rPr>
        <w:t>.</w:t>
      </w:r>
    </w:p>
    <w:p w14:paraId="3A678C3C" w14:textId="77777777" w:rsidR="004D228B" w:rsidRPr="001E2B5D" w:rsidRDefault="004D228B" w:rsidP="00490996">
      <w:pPr>
        <w:pStyle w:val="Default"/>
        <w:rPr>
          <w:rFonts w:asciiTheme="minorHAnsi" w:hAnsiTheme="minorHAnsi" w:cstheme="minorHAnsi"/>
          <w:b/>
          <w:sz w:val="22"/>
          <w:szCs w:val="22"/>
        </w:rPr>
      </w:pPr>
    </w:p>
    <w:p w14:paraId="34CBA3B6" w14:textId="77777777" w:rsidR="002A1316" w:rsidRPr="001E2B5D" w:rsidRDefault="002A1316" w:rsidP="00B30CA0">
      <w:pPr>
        <w:pStyle w:val="BodyText2"/>
        <w:rPr>
          <w:rFonts w:asciiTheme="minorHAnsi" w:hAnsiTheme="minorHAnsi" w:cstheme="minorHAnsi"/>
          <w:szCs w:val="22"/>
        </w:rPr>
      </w:pPr>
      <w:r w:rsidRPr="001E2B5D">
        <w:rPr>
          <w:rFonts w:asciiTheme="minorHAnsi" w:hAnsiTheme="minorHAnsi" w:cstheme="minorHAnsi"/>
          <w:szCs w:val="22"/>
        </w:rPr>
        <w:t>Staff Recommendation:</w:t>
      </w:r>
    </w:p>
    <w:p w14:paraId="153B70C9" w14:textId="60B4C04B" w:rsidR="00914A26" w:rsidRPr="001E2B5D" w:rsidRDefault="002E6C1C" w:rsidP="00205807">
      <w:pPr>
        <w:pStyle w:val="BodyText2"/>
        <w:rPr>
          <w:rFonts w:asciiTheme="minorHAnsi" w:hAnsiTheme="minorHAnsi" w:cstheme="minorHAnsi"/>
          <w:b w:val="0"/>
          <w:bCs w:val="0"/>
          <w:szCs w:val="22"/>
        </w:rPr>
      </w:pPr>
      <w:r w:rsidRPr="001E2B5D">
        <w:rPr>
          <w:rFonts w:asciiTheme="minorHAnsi" w:hAnsiTheme="minorHAnsi" w:cstheme="minorHAnsi"/>
          <w:kern w:val="32"/>
          <w:szCs w:val="22"/>
        </w:rPr>
        <w:t>NAIC staff recommends that the Working Group</w:t>
      </w:r>
      <w:r w:rsidR="00A93C47" w:rsidRPr="001E2B5D">
        <w:rPr>
          <w:rFonts w:asciiTheme="minorHAnsi" w:hAnsiTheme="minorHAnsi" w:cstheme="minorHAnsi"/>
          <w:kern w:val="32"/>
          <w:szCs w:val="22"/>
        </w:rPr>
        <w:t xml:space="preserve"> </w:t>
      </w:r>
      <w:r w:rsidR="00AA2BFA" w:rsidRPr="001E2B5D">
        <w:rPr>
          <w:rFonts w:asciiTheme="minorHAnsi" w:hAnsiTheme="minorHAnsi" w:cstheme="minorHAnsi"/>
          <w:szCs w:val="22"/>
        </w:rPr>
        <w:t xml:space="preserve">move this item to the active listing of the maintenance agenda categorized as a SAP </w:t>
      </w:r>
      <w:r w:rsidR="00987D6B" w:rsidRPr="001E2B5D">
        <w:rPr>
          <w:rFonts w:asciiTheme="minorHAnsi" w:hAnsiTheme="minorHAnsi" w:cstheme="minorHAnsi"/>
          <w:szCs w:val="22"/>
        </w:rPr>
        <w:t>c</w:t>
      </w:r>
      <w:r w:rsidR="00AA2BFA" w:rsidRPr="001E2B5D">
        <w:rPr>
          <w:rFonts w:asciiTheme="minorHAnsi" w:hAnsiTheme="minorHAnsi" w:cstheme="minorHAnsi"/>
          <w:szCs w:val="22"/>
        </w:rPr>
        <w:t xml:space="preserve">larification </w:t>
      </w:r>
      <w:r w:rsidR="00A93C47" w:rsidRPr="001E2B5D">
        <w:rPr>
          <w:rFonts w:asciiTheme="minorHAnsi" w:hAnsiTheme="minorHAnsi" w:cstheme="minorHAnsi"/>
          <w:szCs w:val="22"/>
        </w:rPr>
        <w:t>and</w:t>
      </w:r>
      <w:r w:rsidRPr="001E2B5D">
        <w:rPr>
          <w:rFonts w:asciiTheme="minorHAnsi" w:hAnsiTheme="minorHAnsi" w:cstheme="minorHAnsi"/>
          <w:kern w:val="32"/>
          <w:szCs w:val="22"/>
        </w:rPr>
        <w:t xml:space="preserve"> </w:t>
      </w:r>
      <w:r w:rsidR="00276096">
        <w:rPr>
          <w:rFonts w:asciiTheme="minorHAnsi" w:hAnsiTheme="minorHAnsi" w:cstheme="minorHAnsi"/>
          <w:kern w:val="32"/>
          <w:szCs w:val="22"/>
        </w:rPr>
        <w:t xml:space="preserve">adopt revisions </w:t>
      </w:r>
      <w:r w:rsidR="00E8337C">
        <w:rPr>
          <w:rFonts w:asciiTheme="minorHAnsi" w:hAnsiTheme="minorHAnsi" w:cstheme="minorHAnsi"/>
          <w:kern w:val="32"/>
          <w:szCs w:val="22"/>
        </w:rPr>
        <w:t>in</w:t>
      </w:r>
      <w:r w:rsidR="00276096">
        <w:rPr>
          <w:rFonts w:asciiTheme="minorHAnsi" w:hAnsiTheme="minorHAnsi" w:cstheme="minorHAnsi"/>
          <w:kern w:val="32"/>
          <w:szCs w:val="22"/>
        </w:rPr>
        <w:t xml:space="preserve"> </w:t>
      </w:r>
      <w:r w:rsidR="00276096" w:rsidRPr="00673069">
        <w:rPr>
          <w:rFonts w:asciiTheme="minorHAnsi" w:hAnsiTheme="minorHAnsi" w:cstheme="minorHAnsi"/>
          <w:i/>
          <w:iCs/>
          <w:kern w:val="32"/>
          <w:szCs w:val="22"/>
        </w:rPr>
        <w:t>SSAP No. 92—Postretirement Benefits Other Than Pensions</w:t>
      </w:r>
      <w:r w:rsidR="00276096">
        <w:rPr>
          <w:rFonts w:asciiTheme="minorHAnsi" w:hAnsiTheme="minorHAnsi" w:cstheme="minorHAnsi"/>
          <w:kern w:val="32"/>
          <w:szCs w:val="22"/>
        </w:rPr>
        <w:t xml:space="preserve"> and </w:t>
      </w:r>
      <w:r w:rsidR="00276096" w:rsidRPr="00673069">
        <w:rPr>
          <w:rFonts w:asciiTheme="minorHAnsi" w:hAnsiTheme="minorHAnsi" w:cstheme="minorHAnsi"/>
          <w:i/>
          <w:iCs/>
          <w:kern w:val="32"/>
          <w:szCs w:val="22"/>
        </w:rPr>
        <w:t>SSAP No. 102—Pensions</w:t>
      </w:r>
      <w:r w:rsidR="00276096">
        <w:rPr>
          <w:rFonts w:asciiTheme="minorHAnsi" w:hAnsiTheme="minorHAnsi" w:cstheme="minorHAnsi"/>
          <w:kern w:val="32"/>
          <w:szCs w:val="22"/>
        </w:rPr>
        <w:t xml:space="preserve"> </w:t>
      </w:r>
      <w:r w:rsidR="00E8337C">
        <w:rPr>
          <w:rFonts w:asciiTheme="minorHAnsi" w:hAnsiTheme="minorHAnsi" w:cstheme="minorHAnsi"/>
          <w:kern w:val="32"/>
          <w:szCs w:val="22"/>
        </w:rPr>
        <w:t>to cl</w:t>
      </w:r>
      <w:r w:rsidR="00784C89">
        <w:rPr>
          <w:rFonts w:asciiTheme="minorHAnsi" w:hAnsiTheme="minorHAnsi" w:cstheme="minorHAnsi"/>
          <w:kern w:val="32"/>
          <w:szCs w:val="22"/>
        </w:rPr>
        <w:t xml:space="preserve">arify that </w:t>
      </w:r>
      <w:r w:rsidR="00186D37">
        <w:rPr>
          <w:rFonts w:asciiTheme="minorHAnsi" w:hAnsiTheme="minorHAnsi" w:cstheme="minorHAnsi"/>
          <w:kern w:val="32"/>
          <w:szCs w:val="22"/>
        </w:rPr>
        <w:t xml:space="preserve">assets held at </w:t>
      </w:r>
      <w:r w:rsidR="00784C89">
        <w:rPr>
          <w:rFonts w:asciiTheme="minorHAnsi" w:hAnsiTheme="minorHAnsi" w:cstheme="minorHAnsi"/>
          <w:kern w:val="32"/>
          <w:szCs w:val="22"/>
        </w:rPr>
        <w:t xml:space="preserve">NAV </w:t>
      </w:r>
      <w:r w:rsidR="00186D37">
        <w:rPr>
          <w:rFonts w:asciiTheme="minorHAnsi" w:hAnsiTheme="minorHAnsi" w:cstheme="minorHAnsi"/>
          <w:kern w:val="32"/>
          <w:szCs w:val="22"/>
        </w:rPr>
        <w:t>shall be included in the required fair value disclosure.</w:t>
      </w:r>
    </w:p>
    <w:p w14:paraId="77DE2F47" w14:textId="77777777" w:rsidR="004B2C29" w:rsidRPr="001E2B5D" w:rsidRDefault="004B2C29" w:rsidP="004B2C29">
      <w:pPr>
        <w:pStyle w:val="BodyText2"/>
        <w:rPr>
          <w:rFonts w:asciiTheme="minorHAnsi" w:hAnsiTheme="minorHAnsi" w:cstheme="minorHAnsi"/>
          <w:b w:val="0"/>
          <w:bCs w:val="0"/>
          <w:szCs w:val="22"/>
        </w:rPr>
      </w:pPr>
    </w:p>
    <w:p w14:paraId="3C0BC26C" w14:textId="1C6F27BF" w:rsidR="002A1316" w:rsidRPr="001E2B5D" w:rsidRDefault="002A1316" w:rsidP="00B30CA0">
      <w:pPr>
        <w:pStyle w:val="BodyText2"/>
        <w:rPr>
          <w:rFonts w:asciiTheme="minorHAnsi" w:hAnsiTheme="minorHAnsi" w:cstheme="minorHAnsi"/>
          <w:szCs w:val="22"/>
        </w:rPr>
      </w:pPr>
      <w:r w:rsidRPr="001E2B5D">
        <w:rPr>
          <w:rFonts w:asciiTheme="minorHAnsi" w:hAnsiTheme="minorHAnsi" w:cstheme="minorHAnsi"/>
          <w:szCs w:val="22"/>
        </w:rPr>
        <w:t>Staff Review Completed by:</w:t>
      </w:r>
    </w:p>
    <w:p w14:paraId="69776C43" w14:textId="72158557" w:rsidR="005632B6" w:rsidRPr="001E2B5D" w:rsidRDefault="00FE7FAA" w:rsidP="00E76841">
      <w:pPr>
        <w:rPr>
          <w:rFonts w:asciiTheme="minorHAnsi" w:hAnsiTheme="minorHAnsi" w:cstheme="minorHAnsi"/>
          <w:bCs/>
          <w:sz w:val="22"/>
          <w:szCs w:val="22"/>
        </w:rPr>
      </w:pPr>
      <w:r w:rsidRPr="001E2B5D">
        <w:rPr>
          <w:rFonts w:asciiTheme="minorHAnsi" w:hAnsiTheme="minorHAnsi" w:cstheme="minorHAnsi"/>
          <w:bCs/>
          <w:sz w:val="22"/>
          <w:szCs w:val="22"/>
        </w:rPr>
        <w:t xml:space="preserve">NAIC </w:t>
      </w:r>
      <w:r w:rsidR="006B37DD" w:rsidRPr="001E2B5D">
        <w:rPr>
          <w:rFonts w:asciiTheme="minorHAnsi" w:hAnsiTheme="minorHAnsi" w:cstheme="minorHAnsi"/>
          <w:bCs/>
          <w:sz w:val="22"/>
          <w:szCs w:val="22"/>
        </w:rPr>
        <w:t>S</w:t>
      </w:r>
      <w:r w:rsidRPr="001E2B5D">
        <w:rPr>
          <w:rFonts w:asciiTheme="minorHAnsi" w:hAnsiTheme="minorHAnsi" w:cstheme="minorHAnsi"/>
          <w:bCs/>
          <w:sz w:val="22"/>
          <w:szCs w:val="22"/>
        </w:rPr>
        <w:t>taff</w:t>
      </w:r>
      <w:r w:rsidR="001653AE" w:rsidRPr="001E2B5D">
        <w:rPr>
          <w:rFonts w:asciiTheme="minorHAnsi" w:hAnsiTheme="minorHAnsi" w:cstheme="minorHAnsi"/>
          <w:bCs/>
          <w:sz w:val="22"/>
          <w:szCs w:val="22"/>
        </w:rPr>
        <w:t xml:space="preserve"> – </w:t>
      </w:r>
      <w:r w:rsidR="00015AEA" w:rsidRPr="001E2B5D">
        <w:rPr>
          <w:rFonts w:asciiTheme="minorHAnsi" w:hAnsiTheme="minorHAnsi" w:cstheme="minorHAnsi"/>
          <w:bCs/>
          <w:sz w:val="22"/>
          <w:szCs w:val="22"/>
        </w:rPr>
        <w:t>William Oden</w:t>
      </w:r>
      <w:r w:rsidR="007203D1" w:rsidRPr="001E2B5D">
        <w:rPr>
          <w:rFonts w:asciiTheme="minorHAnsi" w:hAnsiTheme="minorHAnsi" w:cstheme="minorHAnsi"/>
          <w:bCs/>
          <w:sz w:val="22"/>
          <w:szCs w:val="22"/>
        </w:rPr>
        <w:t xml:space="preserve">, </w:t>
      </w:r>
      <w:r w:rsidR="00205807">
        <w:rPr>
          <w:rFonts w:asciiTheme="minorHAnsi" w:hAnsiTheme="minorHAnsi" w:cstheme="minorHAnsi"/>
          <w:bCs/>
          <w:sz w:val="22"/>
          <w:szCs w:val="22"/>
        </w:rPr>
        <w:t>May</w:t>
      </w:r>
      <w:r w:rsidR="00451BAA" w:rsidRPr="001E2B5D">
        <w:rPr>
          <w:rFonts w:asciiTheme="minorHAnsi" w:hAnsiTheme="minorHAnsi" w:cstheme="minorHAnsi"/>
          <w:bCs/>
          <w:sz w:val="22"/>
          <w:szCs w:val="22"/>
        </w:rPr>
        <w:t xml:space="preserve"> 202</w:t>
      </w:r>
      <w:bookmarkStart w:id="4" w:name="_Hlk45702860"/>
      <w:r w:rsidR="00E76841" w:rsidRPr="001E2B5D">
        <w:rPr>
          <w:rFonts w:asciiTheme="minorHAnsi" w:hAnsiTheme="minorHAnsi" w:cstheme="minorHAnsi"/>
          <w:bCs/>
          <w:sz w:val="22"/>
          <w:szCs w:val="22"/>
        </w:rPr>
        <w:t>5</w:t>
      </w:r>
    </w:p>
    <w:p w14:paraId="741B6ED3" w14:textId="77777777" w:rsidR="009651D3" w:rsidRDefault="009651D3" w:rsidP="00E76841">
      <w:pPr>
        <w:rPr>
          <w:rFonts w:asciiTheme="minorHAnsi" w:hAnsiTheme="minorHAnsi" w:cstheme="minorHAnsi"/>
          <w:bCs/>
          <w:sz w:val="22"/>
          <w:szCs w:val="22"/>
        </w:rPr>
      </w:pPr>
    </w:p>
    <w:p w14:paraId="15E4A261" w14:textId="77777777" w:rsidR="00673069" w:rsidRDefault="00673069" w:rsidP="00E76841">
      <w:pPr>
        <w:rPr>
          <w:rFonts w:asciiTheme="minorHAnsi" w:hAnsiTheme="minorHAnsi" w:cstheme="minorHAnsi"/>
          <w:bCs/>
          <w:sz w:val="22"/>
          <w:szCs w:val="22"/>
        </w:rPr>
      </w:pPr>
    </w:p>
    <w:p w14:paraId="04478636" w14:textId="77777777" w:rsidR="00673069" w:rsidRDefault="00673069" w:rsidP="00E76841">
      <w:pPr>
        <w:rPr>
          <w:rFonts w:asciiTheme="minorHAnsi" w:hAnsiTheme="minorHAnsi" w:cstheme="minorHAnsi"/>
          <w:bCs/>
          <w:sz w:val="22"/>
          <w:szCs w:val="22"/>
        </w:rPr>
      </w:pPr>
    </w:p>
    <w:p w14:paraId="427FCD2C" w14:textId="77777777" w:rsidR="00673069" w:rsidRDefault="00673069" w:rsidP="00E76841">
      <w:pPr>
        <w:rPr>
          <w:rFonts w:asciiTheme="minorHAnsi" w:hAnsiTheme="minorHAnsi" w:cstheme="minorHAnsi"/>
          <w:bCs/>
          <w:sz w:val="22"/>
          <w:szCs w:val="22"/>
        </w:rPr>
      </w:pPr>
    </w:p>
    <w:p w14:paraId="77A842F3" w14:textId="77777777" w:rsidR="00673069" w:rsidRPr="001E2B5D" w:rsidRDefault="00673069" w:rsidP="00E76841">
      <w:pPr>
        <w:rPr>
          <w:rFonts w:asciiTheme="minorHAnsi" w:hAnsiTheme="minorHAnsi" w:cstheme="minorHAnsi"/>
          <w:bCs/>
          <w:sz w:val="22"/>
          <w:szCs w:val="22"/>
        </w:rPr>
      </w:pPr>
    </w:p>
    <w:p w14:paraId="3D114E96" w14:textId="78787209" w:rsidR="002D2B5F" w:rsidRPr="00673069" w:rsidRDefault="002D2B5F" w:rsidP="002D2B5F">
      <w:pPr>
        <w:rPr>
          <w:rFonts w:asciiTheme="minorHAnsi" w:hAnsiTheme="minorHAnsi" w:cstheme="minorHAnsi"/>
          <w:b/>
          <w:sz w:val="22"/>
          <w:szCs w:val="22"/>
        </w:rPr>
      </w:pPr>
      <w:r w:rsidRPr="00673069">
        <w:rPr>
          <w:rFonts w:asciiTheme="minorHAnsi" w:hAnsiTheme="minorHAnsi" w:cstheme="minorHAnsi"/>
          <w:b/>
          <w:sz w:val="22"/>
          <w:szCs w:val="22"/>
        </w:rPr>
        <w:lastRenderedPageBreak/>
        <w:t>Recommended Revisions to SSAP No. 92:</w:t>
      </w:r>
    </w:p>
    <w:p w14:paraId="5C009307" w14:textId="77777777" w:rsidR="002D2B5F" w:rsidRPr="00031BBB" w:rsidRDefault="002D2B5F" w:rsidP="002D2B5F">
      <w:pPr>
        <w:keepNext/>
        <w:spacing w:after="220"/>
        <w:jc w:val="both"/>
        <w:outlineLvl w:val="2"/>
        <w:rPr>
          <w:rFonts w:asciiTheme="minorHAnsi" w:hAnsiTheme="minorHAnsi" w:cstheme="minorHAnsi"/>
          <w:b/>
          <w:sz w:val="22"/>
          <w:szCs w:val="20"/>
        </w:rPr>
      </w:pPr>
      <w:r w:rsidRPr="00031BBB">
        <w:rPr>
          <w:rFonts w:asciiTheme="minorHAnsi" w:hAnsiTheme="minorHAnsi" w:cstheme="minorHAnsi"/>
          <w:b/>
          <w:sz w:val="22"/>
          <w:szCs w:val="20"/>
        </w:rPr>
        <w:t>Disclosures - Single-Employer Defined Postretirement Plans</w:t>
      </w:r>
    </w:p>
    <w:p w14:paraId="1D1558C6" w14:textId="5136D7A9" w:rsidR="002D2B5F" w:rsidRPr="00031BBB" w:rsidRDefault="002D2B5F" w:rsidP="002D2B5F">
      <w:pPr>
        <w:numPr>
          <w:ilvl w:val="0"/>
          <w:numId w:val="18"/>
        </w:numPr>
        <w:spacing w:after="220"/>
        <w:jc w:val="both"/>
        <w:rPr>
          <w:rFonts w:asciiTheme="minorHAnsi" w:hAnsiTheme="minorHAnsi" w:cstheme="minorHAnsi"/>
          <w:sz w:val="22"/>
          <w:szCs w:val="20"/>
        </w:rPr>
      </w:pPr>
      <w:r w:rsidRPr="00031BBB">
        <w:rPr>
          <w:rFonts w:asciiTheme="minorHAnsi" w:hAnsiTheme="minorHAnsi" w:cstheme="minorHAnsi"/>
          <w:sz w:val="22"/>
          <w:szCs w:val="20"/>
        </w:rPr>
        <w:t xml:space="preserve">An employer that sponsors one or more other defined benefit postretirement plans shall provide the following information for postretirement benefit plans other than pensions. Amounts related to the employer’s results of operations shall be disclosed for each period for which a statement of income is presented. Amounts related to the employer’s statement of financial </w:t>
      </w:r>
      <w:proofErr w:type="gramStart"/>
      <w:r w:rsidRPr="00031BBB">
        <w:rPr>
          <w:rFonts w:asciiTheme="minorHAnsi" w:hAnsiTheme="minorHAnsi" w:cstheme="minorHAnsi"/>
          <w:sz w:val="22"/>
          <w:szCs w:val="20"/>
        </w:rPr>
        <w:t>position,</w:t>
      </w:r>
      <w:proofErr w:type="gramEnd"/>
      <w:r w:rsidRPr="00031BBB">
        <w:rPr>
          <w:rFonts w:asciiTheme="minorHAnsi" w:hAnsiTheme="minorHAnsi" w:cstheme="minorHAnsi"/>
          <w:sz w:val="22"/>
          <w:szCs w:val="20"/>
        </w:rPr>
        <w:t xml:space="preserve"> shall be disclosed as of the date of each statement of financial position presented.</w:t>
      </w:r>
      <w:ins w:id="5" w:author="Oden, Wil" w:date="2025-05-22T09:29:00Z" w16du:dateUtc="2025-05-22T14:29:00Z">
        <w:r w:rsidR="001B3140" w:rsidRPr="001B3140">
          <w:t xml:space="preserve"> </w:t>
        </w:r>
        <w:r w:rsidR="001B3140" w:rsidRPr="001B3140">
          <w:rPr>
            <w:rFonts w:asciiTheme="minorHAnsi" w:hAnsiTheme="minorHAnsi" w:cstheme="minorHAnsi"/>
            <w:sz w:val="22"/>
            <w:szCs w:val="20"/>
          </w:rPr>
          <w:t>Although investments reported at NAV as a practical expedient pursuant to SSAP No. 100 are not to be categorized within the fair value hierarchy, a reporting entity shall separately identify NAV (or its equivalent) as required under paragraphs 6</w:t>
        </w:r>
      </w:ins>
      <w:ins w:id="6" w:author="Oden, Wil" w:date="2025-05-22T09:42:00Z" w16du:dateUtc="2025-05-22T14:42:00Z">
        <w:r w:rsidR="003E7AF9">
          <w:rPr>
            <w:rFonts w:asciiTheme="minorHAnsi" w:hAnsiTheme="minorHAnsi" w:cstheme="minorHAnsi"/>
            <w:sz w:val="22"/>
            <w:szCs w:val="20"/>
          </w:rPr>
          <w:t>6</w:t>
        </w:r>
      </w:ins>
      <w:ins w:id="7" w:author="Oden, Wil" w:date="2025-05-22T09:29:00Z" w16du:dateUtc="2025-05-22T14:29:00Z">
        <w:r w:rsidR="001B3140" w:rsidRPr="001B3140">
          <w:rPr>
            <w:rFonts w:asciiTheme="minorHAnsi" w:hAnsiTheme="minorHAnsi" w:cstheme="minorHAnsi"/>
            <w:sz w:val="22"/>
            <w:szCs w:val="20"/>
          </w:rPr>
          <w:t>.b. , 6</w:t>
        </w:r>
      </w:ins>
      <w:ins w:id="8" w:author="Oden, Wil" w:date="2025-05-22T09:42:00Z" w16du:dateUtc="2025-05-22T14:42:00Z">
        <w:r w:rsidR="003E7AF9">
          <w:rPr>
            <w:rFonts w:asciiTheme="minorHAnsi" w:hAnsiTheme="minorHAnsi" w:cstheme="minorHAnsi"/>
            <w:sz w:val="22"/>
            <w:szCs w:val="20"/>
          </w:rPr>
          <w:t>6</w:t>
        </w:r>
      </w:ins>
      <w:ins w:id="9" w:author="Oden, Wil" w:date="2025-05-22T09:29:00Z" w16du:dateUtc="2025-05-22T14:29:00Z">
        <w:r w:rsidR="001B3140" w:rsidRPr="001B3140">
          <w:rPr>
            <w:rFonts w:asciiTheme="minorHAnsi" w:hAnsiTheme="minorHAnsi" w:cstheme="minorHAnsi"/>
            <w:sz w:val="22"/>
            <w:szCs w:val="20"/>
          </w:rPr>
          <w:t>.d.v.(b), and 6</w:t>
        </w:r>
      </w:ins>
      <w:ins w:id="10" w:author="Oden, Wil" w:date="2025-05-22T09:42:00Z" w16du:dateUtc="2025-05-22T14:42:00Z">
        <w:r w:rsidR="007A1D5B">
          <w:rPr>
            <w:rFonts w:asciiTheme="minorHAnsi" w:hAnsiTheme="minorHAnsi" w:cstheme="minorHAnsi"/>
            <w:sz w:val="22"/>
            <w:szCs w:val="20"/>
          </w:rPr>
          <w:t>6</w:t>
        </w:r>
      </w:ins>
      <w:ins w:id="11" w:author="Oden, Wil" w:date="2025-05-22T09:29:00Z" w16du:dateUtc="2025-05-22T14:29:00Z">
        <w:r w:rsidR="001B3140" w:rsidRPr="001B3140">
          <w:rPr>
            <w:rFonts w:asciiTheme="minorHAnsi" w:hAnsiTheme="minorHAnsi" w:cstheme="minorHAnsi"/>
            <w:sz w:val="22"/>
            <w:szCs w:val="20"/>
          </w:rPr>
          <w:t>.d.v.(d)(1) to permit reconciliations.</w:t>
        </w:r>
      </w:ins>
    </w:p>
    <w:p w14:paraId="56FB669D" w14:textId="77777777" w:rsidR="002D2B5F" w:rsidRPr="00031BBB" w:rsidRDefault="002D2B5F" w:rsidP="002D2B5F">
      <w:pPr>
        <w:numPr>
          <w:ilvl w:val="1"/>
          <w:numId w:val="18"/>
        </w:numPr>
        <w:ind w:hanging="720"/>
        <w:jc w:val="both"/>
        <w:rPr>
          <w:rFonts w:asciiTheme="minorHAnsi" w:hAnsiTheme="minorHAnsi" w:cstheme="minorHAnsi"/>
          <w:sz w:val="22"/>
          <w:szCs w:val="20"/>
        </w:rPr>
      </w:pPr>
      <w:r w:rsidRPr="00031BBB">
        <w:rPr>
          <w:rFonts w:asciiTheme="minorHAnsi" w:hAnsiTheme="minorHAnsi" w:cstheme="minorHAnsi"/>
          <w:sz w:val="22"/>
          <w:szCs w:val="20"/>
        </w:rPr>
        <w:t>A reconciliation of beginning and ending balances of the benefit obligation showing separately, if applicable, the effects during the period attributable to each of the following: service cost, interest cost, contributions by plan participants, actuarial gains and losses, foreign currency exchange rate changes, benefits paid, plan amendments, business combinations, divestitures, curtailments, settlements, and special termination benefits.</w:t>
      </w:r>
    </w:p>
    <w:p w14:paraId="059C8834" w14:textId="77777777" w:rsidR="002D2B5F" w:rsidRPr="00031BBB" w:rsidRDefault="002D2B5F" w:rsidP="002D2B5F">
      <w:pPr>
        <w:jc w:val="both"/>
        <w:rPr>
          <w:rFonts w:asciiTheme="minorHAnsi" w:hAnsiTheme="minorHAnsi" w:cstheme="minorHAnsi"/>
          <w:sz w:val="22"/>
          <w:szCs w:val="20"/>
        </w:rPr>
      </w:pPr>
    </w:p>
    <w:p w14:paraId="6121ED55" w14:textId="142571A0" w:rsidR="002D2B5F" w:rsidRPr="00031BBB" w:rsidRDefault="002D2B5F" w:rsidP="002D2B5F">
      <w:pPr>
        <w:numPr>
          <w:ilvl w:val="1"/>
          <w:numId w:val="18"/>
        </w:numPr>
        <w:ind w:hanging="720"/>
        <w:jc w:val="both"/>
        <w:rPr>
          <w:rFonts w:asciiTheme="minorHAnsi" w:hAnsiTheme="minorHAnsi" w:cstheme="minorHAnsi"/>
          <w:sz w:val="22"/>
          <w:szCs w:val="20"/>
        </w:rPr>
      </w:pPr>
      <w:r w:rsidRPr="00031BBB">
        <w:rPr>
          <w:rFonts w:asciiTheme="minorHAnsi" w:hAnsiTheme="minorHAnsi" w:cstheme="minorHAnsi"/>
          <w:sz w:val="22"/>
          <w:szCs w:val="20"/>
        </w:rPr>
        <w:t>A reconciliation of beginning and ending balances of the fair value of plan assets showing separately, if applicable, the effects during the period attributable to each of the following: actual return on plan assets, foreign currency exchange rate changes, contributions by the employer, contributions</w:t>
      </w:r>
      <w:r w:rsidR="00F71CF3">
        <w:rPr>
          <w:rFonts w:asciiTheme="minorHAnsi" w:hAnsiTheme="minorHAnsi" w:cstheme="minorHAnsi"/>
          <w:sz w:val="22"/>
          <w:szCs w:val="20"/>
        </w:rPr>
        <w:t xml:space="preserve"> </w:t>
      </w:r>
      <w:r w:rsidRPr="00031BBB">
        <w:rPr>
          <w:rFonts w:asciiTheme="minorHAnsi" w:hAnsiTheme="minorHAnsi" w:cstheme="minorHAnsi"/>
          <w:sz w:val="22"/>
          <w:szCs w:val="20"/>
        </w:rPr>
        <w:t>by plan participants, benefits paid, business combinations, divestitures, and settlements.</w:t>
      </w:r>
    </w:p>
    <w:p w14:paraId="6D9AC9CA" w14:textId="77777777" w:rsidR="002D2B5F" w:rsidRPr="00031BBB" w:rsidRDefault="002D2B5F" w:rsidP="002D2B5F">
      <w:pPr>
        <w:jc w:val="both"/>
        <w:rPr>
          <w:rFonts w:asciiTheme="minorHAnsi" w:hAnsiTheme="minorHAnsi" w:cstheme="minorHAnsi"/>
          <w:sz w:val="22"/>
          <w:szCs w:val="20"/>
        </w:rPr>
      </w:pPr>
    </w:p>
    <w:p w14:paraId="663C4A82" w14:textId="77777777" w:rsidR="002D2B5F" w:rsidRPr="00031BBB" w:rsidRDefault="002D2B5F" w:rsidP="002D2B5F">
      <w:pPr>
        <w:numPr>
          <w:ilvl w:val="1"/>
          <w:numId w:val="18"/>
        </w:numPr>
        <w:ind w:hanging="720"/>
        <w:jc w:val="both"/>
        <w:rPr>
          <w:rFonts w:asciiTheme="minorHAnsi" w:hAnsiTheme="minorHAnsi" w:cstheme="minorHAnsi"/>
          <w:sz w:val="22"/>
          <w:szCs w:val="20"/>
        </w:rPr>
      </w:pPr>
      <w:r w:rsidRPr="00031BBB">
        <w:rPr>
          <w:rFonts w:asciiTheme="minorHAnsi" w:hAnsiTheme="minorHAnsi" w:cstheme="minorHAnsi"/>
          <w:sz w:val="22"/>
          <w:szCs w:val="20"/>
        </w:rPr>
        <w:t>The funded status of the plans and the amounts recognized in the statement of financial position, showing separately the assets (nonadmitted) and liabilities recognized.</w:t>
      </w:r>
    </w:p>
    <w:p w14:paraId="32034E72" w14:textId="77777777" w:rsidR="002D2B5F" w:rsidRPr="00031BBB" w:rsidRDefault="002D2B5F" w:rsidP="002D2B5F">
      <w:pPr>
        <w:ind w:left="1440"/>
        <w:jc w:val="both"/>
        <w:rPr>
          <w:rFonts w:asciiTheme="minorHAnsi" w:hAnsiTheme="minorHAnsi" w:cstheme="minorHAnsi"/>
          <w:sz w:val="22"/>
          <w:szCs w:val="20"/>
        </w:rPr>
      </w:pPr>
    </w:p>
    <w:p w14:paraId="43E5307F" w14:textId="77777777" w:rsidR="002D2B5F" w:rsidRPr="00031BBB" w:rsidRDefault="002D2B5F" w:rsidP="002D2B5F">
      <w:pPr>
        <w:numPr>
          <w:ilvl w:val="1"/>
          <w:numId w:val="18"/>
        </w:numPr>
        <w:ind w:hanging="720"/>
        <w:jc w:val="both"/>
        <w:rPr>
          <w:rFonts w:asciiTheme="minorHAnsi" w:hAnsiTheme="minorHAnsi" w:cstheme="minorHAnsi"/>
          <w:sz w:val="22"/>
          <w:szCs w:val="20"/>
        </w:rPr>
      </w:pPr>
      <w:r w:rsidRPr="00031BBB">
        <w:rPr>
          <w:rFonts w:asciiTheme="minorHAnsi" w:hAnsiTheme="minorHAnsi" w:cstheme="minorHAnsi"/>
          <w:sz w:val="22"/>
          <w:szCs w:val="20"/>
        </w:rPr>
        <w:t>The objectives of the disclosures about postretirement benefit plan assets are to provide users of financial statements with an understanding of:</w:t>
      </w:r>
    </w:p>
    <w:p w14:paraId="4A82641C" w14:textId="77777777" w:rsidR="002D2B5F" w:rsidRPr="00031BBB" w:rsidRDefault="002D2B5F" w:rsidP="002D2B5F">
      <w:pPr>
        <w:ind w:left="1080" w:hanging="720"/>
        <w:jc w:val="both"/>
        <w:rPr>
          <w:rFonts w:asciiTheme="minorHAnsi" w:hAnsiTheme="minorHAnsi" w:cstheme="minorHAnsi"/>
          <w:sz w:val="22"/>
          <w:szCs w:val="20"/>
        </w:rPr>
      </w:pPr>
    </w:p>
    <w:p w14:paraId="07475633" w14:textId="77777777" w:rsidR="002D2B5F" w:rsidRPr="00031BBB" w:rsidRDefault="002D2B5F" w:rsidP="002D2B5F">
      <w:pPr>
        <w:numPr>
          <w:ilvl w:val="2"/>
          <w:numId w:val="18"/>
        </w:numPr>
        <w:tabs>
          <w:tab w:val="num" w:pos="2160"/>
        </w:tabs>
        <w:ind w:left="2160" w:hanging="720"/>
        <w:jc w:val="both"/>
        <w:rPr>
          <w:rFonts w:asciiTheme="minorHAnsi" w:hAnsiTheme="minorHAnsi" w:cstheme="minorHAnsi"/>
          <w:sz w:val="22"/>
          <w:szCs w:val="20"/>
        </w:rPr>
      </w:pPr>
      <w:r w:rsidRPr="00031BBB">
        <w:rPr>
          <w:rFonts w:asciiTheme="minorHAnsi" w:hAnsiTheme="minorHAnsi" w:cstheme="minorHAnsi"/>
          <w:sz w:val="22"/>
          <w:szCs w:val="20"/>
        </w:rPr>
        <w:t xml:space="preserve">How investment allocation decisions are made, including the factors that are pertinent to an understanding of investment policies and strategies; </w:t>
      </w:r>
    </w:p>
    <w:p w14:paraId="56C295B4" w14:textId="77777777" w:rsidR="002D2B5F" w:rsidRPr="00031BBB" w:rsidRDefault="002D2B5F" w:rsidP="002D2B5F">
      <w:pPr>
        <w:tabs>
          <w:tab w:val="num" w:pos="2160"/>
        </w:tabs>
        <w:ind w:hanging="720"/>
        <w:jc w:val="both"/>
        <w:rPr>
          <w:rFonts w:asciiTheme="minorHAnsi" w:hAnsiTheme="minorHAnsi" w:cstheme="minorHAnsi"/>
          <w:sz w:val="22"/>
          <w:szCs w:val="20"/>
        </w:rPr>
      </w:pPr>
    </w:p>
    <w:p w14:paraId="01F5F68E" w14:textId="77777777" w:rsidR="002D2B5F" w:rsidRPr="00031BBB" w:rsidRDefault="002D2B5F" w:rsidP="002D2B5F">
      <w:pPr>
        <w:numPr>
          <w:ilvl w:val="2"/>
          <w:numId w:val="18"/>
        </w:numPr>
        <w:tabs>
          <w:tab w:val="num" w:pos="2160"/>
        </w:tabs>
        <w:ind w:left="2160" w:hanging="720"/>
        <w:jc w:val="both"/>
        <w:rPr>
          <w:rFonts w:asciiTheme="minorHAnsi" w:hAnsiTheme="minorHAnsi" w:cstheme="minorHAnsi"/>
          <w:sz w:val="22"/>
          <w:szCs w:val="20"/>
        </w:rPr>
      </w:pPr>
      <w:r w:rsidRPr="00031BBB">
        <w:rPr>
          <w:rFonts w:asciiTheme="minorHAnsi" w:hAnsiTheme="minorHAnsi" w:cstheme="minorHAnsi"/>
          <w:sz w:val="22"/>
          <w:szCs w:val="20"/>
        </w:rPr>
        <w:t>The classes of plan assets;</w:t>
      </w:r>
    </w:p>
    <w:p w14:paraId="54006918" w14:textId="77777777" w:rsidR="002D2B5F" w:rsidRPr="00031BBB" w:rsidRDefault="002D2B5F" w:rsidP="002D2B5F">
      <w:pPr>
        <w:tabs>
          <w:tab w:val="num" w:pos="2160"/>
        </w:tabs>
        <w:ind w:left="1440" w:hanging="720"/>
        <w:jc w:val="both"/>
        <w:rPr>
          <w:rFonts w:asciiTheme="minorHAnsi" w:hAnsiTheme="minorHAnsi" w:cstheme="minorHAnsi"/>
          <w:sz w:val="22"/>
          <w:szCs w:val="20"/>
        </w:rPr>
      </w:pPr>
    </w:p>
    <w:p w14:paraId="2ECCB0D0" w14:textId="77777777" w:rsidR="002D2B5F" w:rsidRPr="00031BBB" w:rsidRDefault="002D2B5F" w:rsidP="002D2B5F">
      <w:pPr>
        <w:numPr>
          <w:ilvl w:val="2"/>
          <w:numId w:val="18"/>
        </w:numPr>
        <w:tabs>
          <w:tab w:val="num" w:pos="2160"/>
        </w:tabs>
        <w:ind w:left="2160" w:hanging="720"/>
        <w:jc w:val="both"/>
        <w:rPr>
          <w:rFonts w:asciiTheme="minorHAnsi" w:hAnsiTheme="minorHAnsi" w:cstheme="minorHAnsi"/>
          <w:sz w:val="22"/>
          <w:szCs w:val="20"/>
        </w:rPr>
      </w:pPr>
      <w:r w:rsidRPr="00031BBB">
        <w:rPr>
          <w:rFonts w:asciiTheme="minorHAnsi" w:hAnsiTheme="minorHAnsi" w:cstheme="minorHAnsi"/>
          <w:sz w:val="22"/>
          <w:szCs w:val="20"/>
        </w:rPr>
        <w:t>The inputs and valuation techniques used to measure the fair value of plan assets;</w:t>
      </w:r>
    </w:p>
    <w:p w14:paraId="7DA7E60A" w14:textId="77777777" w:rsidR="002D2B5F" w:rsidRPr="00031BBB" w:rsidRDefault="002D2B5F" w:rsidP="002D2B5F">
      <w:pPr>
        <w:tabs>
          <w:tab w:val="num" w:pos="2160"/>
        </w:tabs>
        <w:ind w:left="1440" w:hanging="720"/>
        <w:jc w:val="both"/>
        <w:rPr>
          <w:rFonts w:asciiTheme="minorHAnsi" w:hAnsiTheme="minorHAnsi" w:cstheme="minorHAnsi"/>
          <w:sz w:val="22"/>
          <w:szCs w:val="20"/>
        </w:rPr>
      </w:pPr>
    </w:p>
    <w:p w14:paraId="2D30FC9A" w14:textId="77777777" w:rsidR="002D2B5F" w:rsidRPr="00031BBB" w:rsidRDefault="002D2B5F" w:rsidP="002D2B5F">
      <w:pPr>
        <w:numPr>
          <w:ilvl w:val="2"/>
          <w:numId w:val="18"/>
        </w:numPr>
        <w:tabs>
          <w:tab w:val="num" w:pos="2160"/>
        </w:tabs>
        <w:ind w:left="2160" w:hanging="720"/>
        <w:jc w:val="both"/>
        <w:rPr>
          <w:rFonts w:asciiTheme="minorHAnsi" w:hAnsiTheme="minorHAnsi" w:cstheme="minorHAnsi"/>
          <w:sz w:val="22"/>
          <w:szCs w:val="20"/>
        </w:rPr>
      </w:pPr>
      <w:r w:rsidRPr="00031BBB">
        <w:rPr>
          <w:rFonts w:asciiTheme="minorHAnsi" w:hAnsiTheme="minorHAnsi" w:cstheme="minorHAnsi"/>
          <w:sz w:val="22"/>
          <w:szCs w:val="20"/>
        </w:rPr>
        <w:t xml:space="preserve">The effect of fair value measurements using significant unobservable inputs (Level 3) on changes in plan assets for the period; </w:t>
      </w:r>
    </w:p>
    <w:p w14:paraId="4B577A3C" w14:textId="77777777" w:rsidR="002D2B5F" w:rsidRPr="00031BBB" w:rsidRDefault="002D2B5F" w:rsidP="002D2B5F">
      <w:pPr>
        <w:tabs>
          <w:tab w:val="num" w:pos="2160"/>
        </w:tabs>
        <w:ind w:left="2160" w:hanging="720"/>
        <w:jc w:val="both"/>
        <w:rPr>
          <w:rFonts w:asciiTheme="minorHAnsi" w:hAnsiTheme="minorHAnsi" w:cstheme="minorHAnsi"/>
          <w:sz w:val="22"/>
          <w:szCs w:val="20"/>
        </w:rPr>
      </w:pPr>
    </w:p>
    <w:p w14:paraId="75F924EA" w14:textId="77777777" w:rsidR="002D2B5F" w:rsidRPr="00031BBB" w:rsidRDefault="002D2B5F" w:rsidP="002D2B5F">
      <w:pPr>
        <w:numPr>
          <w:ilvl w:val="2"/>
          <w:numId w:val="18"/>
        </w:numPr>
        <w:tabs>
          <w:tab w:val="num" w:pos="2160"/>
        </w:tabs>
        <w:ind w:left="2160" w:hanging="720"/>
        <w:jc w:val="both"/>
        <w:rPr>
          <w:rFonts w:asciiTheme="minorHAnsi" w:hAnsiTheme="minorHAnsi" w:cstheme="minorHAnsi"/>
          <w:sz w:val="22"/>
          <w:szCs w:val="20"/>
        </w:rPr>
      </w:pPr>
      <w:r w:rsidRPr="00031BBB">
        <w:rPr>
          <w:rFonts w:asciiTheme="minorHAnsi" w:hAnsiTheme="minorHAnsi" w:cstheme="minorHAnsi"/>
          <w:sz w:val="22"/>
          <w:szCs w:val="20"/>
        </w:rPr>
        <w:t xml:space="preserve">Significant concentrations of risk within plan assets. </w:t>
      </w:r>
    </w:p>
    <w:p w14:paraId="720A0C08" w14:textId="77777777" w:rsidR="002D2B5F" w:rsidRPr="00031BBB" w:rsidRDefault="002D2B5F" w:rsidP="002D2B5F">
      <w:pPr>
        <w:ind w:left="720"/>
        <w:rPr>
          <w:rFonts w:asciiTheme="minorHAnsi" w:hAnsiTheme="minorHAnsi" w:cstheme="minorHAnsi"/>
          <w:szCs w:val="20"/>
        </w:rPr>
      </w:pPr>
    </w:p>
    <w:p w14:paraId="067C85D2" w14:textId="77777777" w:rsidR="002D2B5F" w:rsidRPr="00031BBB" w:rsidRDefault="002D2B5F" w:rsidP="002D2B5F">
      <w:pPr>
        <w:keepNext/>
        <w:keepLines/>
        <w:ind w:left="1440"/>
        <w:jc w:val="both"/>
        <w:rPr>
          <w:rFonts w:asciiTheme="minorHAnsi" w:hAnsiTheme="minorHAnsi" w:cstheme="minorHAnsi"/>
          <w:sz w:val="22"/>
          <w:szCs w:val="20"/>
        </w:rPr>
      </w:pPr>
      <w:r w:rsidRPr="00031BBB">
        <w:rPr>
          <w:rFonts w:asciiTheme="minorHAnsi" w:hAnsiTheme="minorHAnsi" w:cstheme="minorHAnsi"/>
          <w:sz w:val="22"/>
          <w:szCs w:val="20"/>
        </w:rPr>
        <w:lastRenderedPageBreak/>
        <w:t>An employer shall consider those overall objectives in providing the following information about plan assets:</w:t>
      </w:r>
    </w:p>
    <w:p w14:paraId="722686F4" w14:textId="77777777" w:rsidR="002D2B5F" w:rsidRPr="00031BBB" w:rsidRDefault="002D2B5F" w:rsidP="002D2B5F">
      <w:pPr>
        <w:keepNext/>
        <w:keepLines/>
        <w:ind w:left="360"/>
        <w:jc w:val="both"/>
        <w:rPr>
          <w:rFonts w:asciiTheme="minorHAnsi" w:hAnsiTheme="minorHAnsi" w:cstheme="minorHAnsi"/>
          <w:sz w:val="22"/>
          <w:szCs w:val="20"/>
        </w:rPr>
      </w:pPr>
    </w:p>
    <w:p w14:paraId="4B142B49" w14:textId="77777777" w:rsidR="002D2B5F" w:rsidRPr="00031BBB" w:rsidRDefault="002D2B5F" w:rsidP="00720850">
      <w:pPr>
        <w:keepNext/>
        <w:keepLines/>
        <w:numPr>
          <w:ilvl w:val="0"/>
          <w:numId w:val="22"/>
        </w:numPr>
        <w:tabs>
          <w:tab w:val="clear" w:pos="2520"/>
        </w:tabs>
        <w:ind w:left="2880" w:hanging="720"/>
        <w:jc w:val="both"/>
        <w:rPr>
          <w:rFonts w:asciiTheme="minorHAnsi" w:hAnsiTheme="minorHAnsi" w:cstheme="minorHAnsi"/>
          <w:sz w:val="22"/>
          <w:szCs w:val="20"/>
        </w:rPr>
      </w:pPr>
      <w:r w:rsidRPr="00031BBB">
        <w:rPr>
          <w:rFonts w:asciiTheme="minorHAnsi" w:hAnsiTheme="minorHAnsi" w:cstheme="minorHAnsi"/>
          <w:sz w:val="22"/>
          <w:szCs w:val="20"/>
        </w:rPr>
        <w:t>A narrative description of investment policies and strategies, including target allocation percentages or range of percentages considering the classes of plan assets disclosed pursuant to (b) below, as of the latest statement of financial position presented (on a weighted-average basis for employers with more than one plan), and other factors that are pertinent to an understanding of those policies and strategies such as investment goals, risk management practices, permitted and prohibited investments including the use of derivatives, diversification, and the relationship between plan assets and benefit obligations. For investment funds disclosed as classes as described in (b) below, a description of the significant investment strategies of those funds shall be provided.</w:t>
      </w:r>
    </w:p>
    <w:p w14:paraId="5FCD780B" w14:textId="77777777" w:rsidR="002D2B5F" w:rsidRPr="00031BBB" w:rsidRDefault="002D2B5F" w:rsidP="002D2B5F">
      <w:pPr>
        <w:tabs>
          <w:tab w:val="num" w:pos="2160"/>
          <w:tab w:val="num" w:pos="2880"/>
        </w:tabs>
        <w:ind w:left="2880" w:hanging="720"/>
        <w:jc w:val="both"/>
        <w:rPr>
          <w:rFonts w:asciiTheme="minorHAnsi" w:hAnsiTheme="minorHAnsi" w:cstheme="minorHAnsi"/>
          <w:sz w:val="22"/>
          <w:szCs w:val="20"/>
        </w:rPr>
      </w:pPr>
    </w:p>
    <w:p w14:paraId="688326BE" w14:textId="37C94DB8" w:rsidR="002D2B5F" w:rsidRPr="00031BBB" w:rsidRDefault="002D2B5F" w:rsidP="00720850">
      <w:pPr>
        <w:numPr>
          <w:ilvl w:val="0"/>
          <w:numId w:val="22"/>
        </w:numPr>
        <w:tabs>
          <w:tab w:val="clear" w:pos="2520"/>
          <w:tab w:val="num" w:pos="2160"/>
          <w:tab w:val="num" w:pos="2880"/>
        </w:tabs>
        <w:ind w:left="2880" w:hanging="720"/>
        <w:jc w:val="both"/>
        <w:rPr>
          <w:rFonts w:asciiTheme="minorHAnsi" w:hAnsiTheme="minorHAnsi" w:cstheme="minorHAnsi"/>
          <w:sz w:val="22"/>
          <w:szCs w:val="20"/>
        </w:rPr>
      </w:pPr>
      <w:r w:rsidRPr="00031BBB">
        <w:rPr>
          <w:rFonts w:asciiTheme="minorHAnsi" w:hAnsiTheme="minorHAnsi" w:cstheme="minorHAnsi"/>
          <w:sz w:val="22"/>
          <w:szCs w:val="20"/>
        </w:rPr>
        <w:t>The fair value</w:t>
      </w:r>
      <w:ins w:id="12" w:author="Oden, Wil" w:date="2025-05-22T09:31:00Z" w16du:dateUtc="2025-05-22T14:31:00Z">
        <w:r w:rsidR="00F04DEB" w:rsidRPr="00F04DEB">
          <w:rPr>
            <w:rFonts w:asciiTheme="minorHAnsi" w:hAnsiTheme="minorHAnsi" w:cstheme="minorHAnsi"/>
            <w:sz w:val="22"/>
            <w:szCs w:val="20"/>
          </w:rPr>
          <w:t xml:space="preserve"> </w:t>
        </w:r>
        <w:r w:rsidR="00F04DEB" w:rsidRPr="0044687F">
          <w:rPr>
            <w:rFonts w:asciiTheme="minorHAnsi" w:hAnsiTheme="minorHAnsi" w:cstheme="minorHAnsi"/>
            <w:sz w:val="22"/>
            <w:szCs w:val="20"/>
          </w:rPr>
          <w:t>or NAV</w:t>
        </w:r>
      </w:ins>
      <w:r w:rsidRPr="00031BBB">
        <w:rPr>
          <w:rFonts w:asciiTheme="minorHAnsi" w:hAnsiTheme="minorHAnsi" w:cstheme="minorHAnsi"/>
          <w:sz w:val="22"/>
          <w:szCs w:val="20"/>
        </w:rPr>
        <w:t xml:space="preserve"> of each class of plan assets as of each date for which a statement of financial position is presented. Asset classes shall be based on the nature and risks of assets in an employer’s plan(s). Examples of classes of assets include, but are not limited to, the following: cash and cash equivalents; equity securities, (segregated by industry type, company size, or investment objective); debt securities, issued by national, state, and local governments; corporate debt securities; asset-backed securities; structured debt; derivatives on a gross basis (segregated by type of underlying risk in the contract, for example, interest rate contracts, foreign exchange contracts, equity contracts, commodity contracts, credit contracts, and other contracts); investment funds (segregated by type of fund); and real estate. Those examples are not meant to be all inclusive. An employer should consider the overall objectives in paragraph 66.d. in determining whether additional classes of plan assets or further disaggregation of classes should be disclosed.</w:t>
      </w:r>
    </w:p>
    <w:p w14:paraId="0A7244AF" w14:textId="77777777" w:rsidR="002D2B5F" w:rsidRPr="00031BBB" w:rsidRDefault="002D2B5F" w:rsidP="002D2B5F">
      <w:pPr>
        <w:tabs>
          <w:tab w:val="num" w:pos="2160"/>
        </w:tabs>
        <w:ind w:left="720"/>
        <w:rPr>
          <w:rFonts w:asciiTheme="minorHAnsi" w:hAnsiTheme="minorHAnsi" w:cstheme="minorHAnsi"/>
          <w:szCs w:val="20"/>
        </w:rPr>
      </w:pPr>
    </w:p>
    <w:p w14:paraId="5CC19223" w14:textId="77777777" w:rsidR="002D2B5F" w:rsidRPr="00031BBB" w:rsidRDefault="002D2B5F" w:rsidP="00720850">
      <w:pPr>
        <w:numPr>
          <w:ilvl w:val="0"/>
          <w:numId w:val="22"/>
        </w:numPr>
        <w:tabs>
          <w:tab w:val="clear" w:pos="2520"/>
          <w:tab w:val="num" w:pos="2160"/>
          <w:tab w:val="left" w:pos="2880"/>
        </w:tabs>
        <w:ind w:left="2880" w:hanging="720"/>
        <w:jc w:val="both"/>
        <w:rPr>
          <w:rFonts w:asciiTheme="minorHAnsi" w:hAnsiTheme="minorHAnsi" w:cstheme="minorHAnsi"/>
          <w:sz w:val="22"/>
          <w:szCs w:val="20"/>
        </w:rPr>
      </w:pPr>
      <w:r w:rsidRPr="00031BBB">
        <w:rPr>
          <w:rFonts w:asciiTheme="minorHAnsi" w:hAnsiTheme="minorHAnsi" w:cstheme="minorHAnsi"/>
          <w:sz w:val="22"/>
          <w:szCs w:val="20"/>
        </w:rPr>
        <w:t>A narrative description of the basis used to determine the overall expected long-term rate-of-return-on-assets assumption, such as the general approach used, the extent to which the overall rate-of-return-on-assets assumption was based on historical returns, the extent to which adjustments were made to those historical returns in order to reflect expectations of future returns, and how those adjustments were determined. The description should consider the classes of assets described in (b) above, as appropriate.</w:t>
      </w:r>
    </w:p>
    <w:p w14:paraId="09103B22" w14:textId="77777777" w:rsidR="002D2B5F" w:rsidRPr="00031BBB" w:rsidRDefault="002D2B5F" w:rsidP="002D2B5F">
      <w:pPr>
        <w:tabs>
          <w:tab w:val="num" w:pos="2160"/>
          <w:tab w:val="left" w:pos="2880"/>
        </w:tabs>
        <w:jc w:val="both"/>
        <w:rPr>
          <w:rFonts w:asciiTheme="minorHAnsi" w:hAnsiTheme="minorHAnsi" w:cstheme="minorHAnsi"/>
          <w:sz w:val="22"/>
          <w:szCs w:val="20"/>
        </w:rPr>
      </w:pPr>
    </w:p>
    <w:p w14:paraId="4EB948D7" w14:textId="77777777" w:rsidR="002D2B5F" w:rsidRPr="00031BBB" w:rsidRDefault="002D2B5F" w:rsidP="00720850">
      <w:pPr>
        <w:numPr>
          <w:ilvl w:val="0"/>
          <w:numId w:val="22"/>
        </w:numPr>
        <w:tabs>
          <w:tab w:val="clear" w:pos="2520"/>
          <w:tab w:val="num" w:pos="2160"/>
          <w:tab w:val="left" w:pos="2880"/>
        </w:tabs>
        <w:ind w:left="2880" w:hanging="720"/>
        <w:jc w:val="both"/>
        <w:rPr>
          <w:rFonts w:asciiTheme="minorHAnsi" w:hAnsiTheme="minorHAnsi" w:cstheme="minorHAnsi"/>
          <w:sz w:val="22"/>
          <w:szCs w:val="20"/>
        </w:rPr>
      </w:pPr>
      <w:r w:rsidRPr="00031BBB">
        <w:rPr>
          <w:rFonts w:asciiTheme="minorHAnsi" w:hAnsiTheme="minorHAnsi" w:cstheme="minorHAnsi"/>
          <w:sz w:val="22"/>
          <w:szCs w:val="20"/>
        </w:rPr>
        <w:t>Information that enables users of financial statements to assess the inputs and valuation techniques used to develop fair value measurements of plan assets at the reporting date. For fair value measurements using significant unobservable inputs, an employer shall disclose the effect of the measurements on changes in plan assets for the period. To meet those objectives, the employer shall disclose the following information for each class of plan assets disclosed pursuant to (b) above for each annual period:</w:t>
      </w:r>
    </w:p>
    <w:p w14:paraId="352C3081" w14:textId="77777777" w:rsidR="002D2B5F" w:rsidRPr="00031BBB" w:rsidRDefault="002D2B5F" w:rsidP="002D2B5F">
      <w:pPr>
        <w:ind w:left="3600" w:hanging="720"/>
        <w:jc w:val="both"/>
        <w:rPr>
          <w:rFonts w:asciiTheme="minorHAnsi" w:hAnsiTheme="minorHAnsi" w:cstheme="minorHAnsi"/>
          <w:sz w:val="22"/>
          <w:szCs w:val="20"/>
        </w:rPr>
      </w:pPr>
    </w:p>
    <w:p w14:paraId="7B4D9AE1" w14:textId="7B84CDA1" w:rsidR="002D2B5F" w:rsidRPr="00031BBB" w:rsidRDefault="002D2B5F" w:rsidP="00720850">
      <w:pPr>
        <w:numPr>
          <w:ilvl w:val="0"/>
          <w:numId w:val="21"/>
        </w:numPr>
        <w:tabs>
          <w:tab w:val="clear" w:pos="1440"/>
        </w:tabs>
        <w:ind w:left="3600" w:hanging="720"/>
        <w:jc w:val="both"/>
        <w:rPr>
          <w:rFonts w:asciiTheme="minorHAnsi" w:hAnsiTheme="minorHAnsi" w:cstheme="minorHAnsi"/>
          <w:sz w:val="22"/>
          <w:szCs w:val="20"/>
        </w:rPr>
      </w:pPr>
      <w:r w:rsidRPr="00031BBB">
        <w:rPr>
          <w:rFonts w:asciiTheme="minorHAnsi" w:hAnsiTheme="minorHAnsi" w:cstheme="minorHAnsi"/>
          <w:sz w:val="22"/>
          <w:szCs w:val="20"/>
        </w:rPr>
        <w:t>The level within the fair value hierarchy in which the fair value measurements in their entirety fall,</w:t>
      </w:r>
      <w:r w:rsidR="00720850" w:rsidRPr="00645DF3">
        <w:rPr>
          <w:rStyle w:val="FootnoteReference"/>
        </w:rPr>
        <w:t>2</w:t>
      </w:r>
      <w:r w:rsidRPr="00031BBB">
        <w:rPr>
          <w:rFonts w:asciiTheme="minorHAnsi" w:hAnsiTheme="minorHAnsi" w:cstheme="minorHAnsi"/>
          <w:sz w:val="22"/>
          <w:szCs w:val="20"/>
        </w:rPr>
        <w:t xml:space="preserve"> segregating fair value measurements using quoted prices in active markets for identical assets or liabilities (Level 1), significant other observable inputs (Level 2), and </w:t>
      </w:r>
      <w:r w:rsidRPr="00031BBB">
        <w:rPr>
          <w:rFonts w:asciiTheme="minorHAnsi" w:hAnsiTheme="minorHAnsi" w:cstheme="minorHAnsi"/>
          <w:sz w:val="22"/>
          <w:szCs w:val="20"/>
        </w:rPr>
        <w:lastRenderedPageBreak/>
        <w:t>significant unobservable inputs (Level 3)</w:t>
      </w:r>
      <w:ins w:id="13" w:author="Oden, Wil" w:date="2025-05-22T09:32:00Z" w16du:dateUtc="2025-05-22T14:32:00Z">
        <w:r w:rsidR="00F04DEB" w:rsidRPr="0044687F">
          <w:rPr>
            <w:rFonts w:asciiTheme="minorHAnsi" w:hAnsiTheme="minorHAnsi" w:cstheme="minorHAnsi"/>
            <w:sz w:val="22"/>
            <w:szCs w:val="20"/>
          </w:rPr>
          <w:t>. Investments reported at net asset value (NAV) shall not be captured within the fair value hierarchy but shall be separately identified.</w:t>
        </w:r>
      </w:ins>
    </w:p>
    <w:p w14:paraId="6B3B97A8" w14:textId="77777777" w:rsidR="002D2B5F" w:rsidRPr="00031BBB" w:rsidRDefault="002D2B5F" w:rsidP="002D2B5F">
      <w:pPr>
        <w:ind w:left="3600" w:hanging="720"/>
        <w:jc w:val="both"/>
        <w:rPr>
          <w:rFonts w:asciiTheme="minorHAnsi" w:hAnsiTheme="minorHAnsi" w:cstheme="minorHAnsi"/>
          <w:sz w:val="22"/>
          <w:szCs w:val="20"/>
        </w:rPr>
      </w:pPr>
    </w:p>
    <w:p w14:paraId="6835F3DA" w14:textId="15A84593" w:rsidR="002D2B5F" w:rsidRDefault="002D2B5F" w:rsidP="00720850">
      <w:pPr>
        <w:numPr>
          <w:ilvl w:val="0"/>
          <w:numId w:val="21"/>
        </w:numPr>
        <w:ind w:left="3600" w:hanging="720"/>
        <w:jc w:val="both"/>
        <w:rPr>
          <w:ins w:id="14" w:author="Oden, Wil" w:date="2025-05-22T09:32:00Z" w16du:dateUtc="2025-05-22T14:32:00Z"/>
          <w:rFonts w:asciiTheme="minorHAnsi" w:hAnsiTheme="minorHAnsi" w:cstheme="minorHAnsi"/>
          <w:sz w:val="22"/>
          <w:szCs w:val="20"/>
        </w:rPr>
      </w:pPr>
      <w:r w:rsidRPr="00031BBB">
        <w:rPr>
          <w:rFonts w:asciiTheme="minorHAnsi" w:hAnsiTheme="minorHAnsi" w:cstheme="minorHAnsi"/>
          <w:sz w:val="22"/>
          <w:szCs w:val="20"/>
        </w:rPr>
        <w:t>Information about the valuation technique(s) and inputs used to measure fair value</w:t>
      </w:r>
      <w:ins w:id="15" w:author="Oden, Wil" w:date="2025-05-22T09:32:00Z" w16du:dateUtc="2025-05-22T14:32:00Z">
        <w:r w:rsidR="00F04DEB" w:rsidRPr="0044687F">
          <w:rPr>
            <w:rFonts w:asciiTheme="minorHAnsi" w:hAnsiTheme="minorHAnsi" w:cstheme="minorHAnsi"/>
            <w:sz w:val="22"/>
            <w:szCs w:val="20"/>
          </w:rPr>
          <w:t>, or the use of NAV,</w:t>
        </w:r>
      </w:ins>
      <w:r w:rsidRPr="00031BBB">
        <w:rPr>
          <w:rFonts w:asciiTheme="minorHAnsi" w:hAnsiTheme="minorHAnsi" w:cstheme="minorHAnsi"/>
          <w:sz w:val="22"/>
          <w:szCs w:val="20"/>
        </w:rPr>
        <w:t xml:space="preserve"> and a discussion of changes in valuation techniques and inputs, if any, during the period.</w:t>
      </w:r>
    </w:p>
    <w:p w14:paraId="3D9AD3E3" w14:textId="77777777" w:rsidR="00F04DEB" w:rsidRDefault="00F04DEB" w:rsidP="00F04DEB">
      <w:pPr>
        <w:pStyle w:val="ListParagraph"/>
        <w:rPr>
          <w:ins w:id="16" w:author="Oden, Wil" w:date="2025-05-22T09:32:00Z" w16du:dateUtc="2025-05-22T14:32:00Z"/>
          <w:rFonts w:asciiTheme="minorHAnsi" w:hAnsiTheme="minorHAnsi" w:cstheme="minorHAnsi"/>
          <w:sz w:val="22"/>
          <w:szCs w:val="20"/>
        </w:rPr>
      </w:pPr>
    </w:p>
    <w:p w14:paraId="0BD320B7" w14:textId="6C8BDFCF" w:rsidR="00F04DEB" w:rsidRPr="00031BBB" w:rsidRDefault="00F04DEB" w:rsidP="00720850">
      <w:pPr>
        <w:numPr>
          <w:ilvl w:val="0"/>
          <w:numId w:val="21"/>
        </w:numPr>
        <w:ind w:left="3600" w:hanging="720"/>
        <w:jc w:val="both"/>
        <w:rPr>
          <w:rFonts w:asciiTheme="minorHAnsi" w:hAnsiTheme="minorHAnsi" w:cstheme="minorHAnsi"/>
          <w:sz w:val="22"/>
          <w:szCs w:val="20"/>
        </w:rPr>
      </w:pPr>
      <w:ins w:id="17" w:author="Oden, Wil" w:date="2025-05-22T09:32:00Z" w16du:dateUtc="2025-05-22T14:32:00Z">
        <w:r w:rsidRPr="0044687F">
          <w:rPr>
            <w:rFonts w:asciiTheme="minorHAnsi" w:hAnsiTheme="minorHAnsi" w:cstheme="minorHAnsi"/>
            <w:sz w:val="22"/>
            <w:szCs w:val="20"/>
          </w:rPr>
          <w:t>Investments measured using the NAV practical expedient must also comply with the NAV disclosure requirements detailed within SSAP No. 100, paragraph 54.</w:t>
        </w:r>
      </w:ins>
    </w:p>
    <w:p w14:paraId="2E745A90" w14:textId="77777777" w:rsidR="00720850" w:rsidRDefault="00720850" w:rsidP="002D2B5F">
      <w:pPr>
        <w:pStyle w:val="BodyText2"/>
        <w:rPr>
          <w:rFonts w:asciiTheme="minorHAnsi" w:hAnsiTheme="minorHAnsi" w:cstheme="minorHAnsi"/>
          <w:b w:val="0"/>
          <w:i/>
          <w:iCs/>
          <w:szCs w:val="22"/>
          <w:u w:val="single"/>
        </w:rPr>
      </w:pPr>
    </w:p>
    <w:p w14:paraId="78D8DAB8" w14:textId="5CD9E6B3" w:rsidR="002D2B5F" w:rsidRDefault="002D2B5F" w:rsidP="002D2B5F">
      <w:pPr>
        <w:pStyle w:val="BodyText2"/>
        <w:rPr>
          <w:rFonts w:asciiTheme="minorHAnsi" w:hAnsiTheme="minorHAnsi" w:cstheme="minorHAnsi"/>
          <w:b w:val="0"/>
          <w:szCs w:val="22"/>
        </w:rPr>
      </w:pPr>
      <w:r w:rsidRPr="00720850">
        <w:rPr>
          <w:rFonts w:asciiTheme="minorHAnsi" w:hAnsiTheme="minorHAnsi" w:cstheme="minorHAnsi"/>
          <w:b w:val="0"/>
          <w:i/>
          <w:iCs/>
          <w:szCs w:val="22"/>
          <w:u w:val="single"/>
        </w:rPr>
        <w:t>Footnote 2</w:t>
      </w:r>
      <w:r>
        <w:rPr>
          <w:rFonts w:asciiTheme="minorHAnsi" w:hAnsiTheme="minorHAnsi" w:cstheme="minorHAnsi"/>
          <w:b w:val="0"/>
          <w:szCs w:val="22"/>
        </w:rPr>
        <w:t xml:space="preserve"> - </w:t>
      </w:r>
      <w:r w:rsidRPr="002D2B5F">
        <w:rPr>
          <w:rFonts w:asciiTheme="minorHAnsi" w:hAnsiTheme="minorHAnsi" w:cstheme="minorHAnsi"/>
          <w:b w:val="0"/>
          <w:szCs w:val="22"/>
        </w:rPr>
        <w:t>In some cases, the inputs used to measure fair value might fall in different levels of the fair value hierarchy. The level in the fair value hierarchy within which the fair value measurement in its entirety falls shall be determined based on the lowest level input that is significant to the fair value measurement in its entirety. Assessing the significance of a particular input to the fair value measurement in its entirety requires judgment, considering factors specific to the asset or liability.</w:t>
      </w:r>
    </w:p>
    <w:p w14:paraId="3165E885" w14:textId="466CEF6A" w:rsidR="00F04DEB" w:rsidRDefault="00F04DEB">
      <w:pPr>
        <w:rPr>
          <w:rFonts w:asciiTheme="minorHAnsi" w:hAnsiTheme="minorHAnsi" w:cstheme="minorHAnsi"/>
          <w:bCs/>
          <w:sz w:val="22"/>
          <w:szCs w:val="22"/>
        </w:rPr>
      </w:pPr>
    </w:p>
    <w:p w14:paraId="2CD7816D" w14:textId="31836C58" w:rsidR="002D2B5F" w:rsidRDefault="002D2B5F" w:rsidP="002D2B5F">
      <w:pPr>
        <w:rPr>
          <w:rFonts w:asciiTheme="minorHAnsi" w:hAnsiTheme="minorHAnsi" w:cstheme="minorHAnsi"/>
          <w:b/>
          <w:color w:val="EE0000"/>
          <w:sz w:val="22"/>
          <w:szCs w:val="22"/>
        </w:rPr>
      </w:pPr>
      <w:r w:rsidRPr="002D2B5F">
        <w:rPr>
          <w:rFonts w:asciiTheme="minorHAnsi" w:hAnsiTheme="minorHAnsi" w:cstheme="minorHAnsi"/>
          <w:b/>
          <w:color w:val="EE0000"/>
          <w:sz w:val="22"/>
          <w:szCs w:val="22"/>
        </w:rPr>
        <w:t xml:space="preserve">Recommended Revisions to SSAP No. </w:t>
      </w:r>
      <w:r>
        <w:rPr>
          <w:rFonts w:asciiTheme="minorHAnsi" w:hAnsiTheme="minorHAnsi" w:cstheme="minorHAnsi"/>
          <w:b/>
          <w:color w:val="EE0000"/>
          <w:sz w:val="22"/>
          <w:szCs w:val="22"/>
        </w:rPr>
        <w:t>102</w:t>
      </w:r>
      <w:r w:rsidRPr="002D2B5F">
        <w:rPr>
          <w:rFonts w:asciiTheme="minorHAnsi" w:hAnsiTheme="minorHAnsi" w:cstheme="minorHAnsi"/>
          <w:b/>
          <w:color w:val="EE0000"/>
          <w:sz w:val="22"/>
          <w:szCs w:val="22"/>
        </w:rPr>
        <w:t>:</w:t>
      </w:r>
    </w:p>
    <w:p w14:paraId="1C4F77AA" w14:textId="77777777" w:rsidR="002D2B5F" w:rsidRPr="004601DE" w:rsidRDefault="002D2B5F" w:rsidP="002D2B5F">
      <w:pPr>
        <w:keepNext/>
        <w:spacing w:after="220"/>
        <w:jc w:val="both"/>
        <w:outlineLvl w:val="2"/>
        <w:rPr>
          <w:rFonts w:asciiTheme="minorHAnsi" w:hAnsiTheme="minorHAnsi" w:cstheme="minorHAnsi"/>
          <w:b/>
          <w:sz w:val="22"/>
          <w:szCs w:val="20"/>
        </w:rPr>
      </w:pPr>
      <w:r w:rsidRPr="004601DE">
        <w:rPr>
          <w:rFonts w:asciiTheme="minorHAnsi" w:hAnsiTheme="minorHAnsi" w:cstheme="minorHAnsi"/>
          <w:b/>
          <w:sz w:val="22"/>
          <w:szCs w:val="20"/>
        </w:rPr>
        <w:t>Disclosures – Single-Employer Defined Benefit Plans</w:t>
      </w:r>
    </w:p>
    <w:p w14:paraId="2FAE6743" w14:textId="71620CFD" w:rsidR="002D2B5F" w:rsidRPr="004601DE" w:rsidRDefault="002D2B5F" w:rsidP="002D2B5F">
      <w:pPr>
        <w:numPr>
          <w:ilvl w:val="0"/>
          <w:numId w:val="17"/>
        </w:numPr>
        <w:jc w:val="both"/>
        <w:rPr>
          <w:rFonts w:asciiTheme="minorHAnsi" w:hAnsiTheme="minorHAnsi" w:cstheme="minorHAnsi"/>
          <w:sz w:val="22"/>
          <w:szCs w:val="20"/>
        </w:rPr>
      </w:pPr>
      <w:r w:rsidRPr="004601DE">
        <w:rPr>
          <w:rFonts w:asciiTheme="minorHAnsi" w:hAnsiTheme="minorHAnsi" w:cstheme="minorHAnsi"/>
          <w:sz w:val="22"/>
          <w:szCs w:val="20"/>
        </w:rPr>
        <w:t xml:space="preserve">An employer that sponsors one or more defined benefit pension plans or one or more other defined benefit postretirement plans shall provide the following information, separately for pension plans and other postretirement benefit plans. Amounts related to the employer’s results of operations shall be disclosed for each period for which a statement of income is presented. Amounts related to the employer’s statement of financial </w:t>
      </w:r>
      <w:proofErr w:type="gramStart"/>
      <w:r w:rsidRPr="004601DE">
        <w:rPr>
          <w:rFonts w:asciiTheme="minorHAnsi" w:hAnsiTheme="minorHAnsi" w:cstheme="minorHAnsi"/>
          <w:sz w:val="22"/>
          <w:szCs w:val="20"/>
        </w:rPr>
        <w:t>position,</w:t>
      </w:r>
      <w:proofErr w:type="gramEnd"/>
      <w:r w:rsidRPr="004601DE">
        <w:rPr>
          <w:rFonts w:asciiTheme="minorHAnsi" w:hAnsiTheme="minorHAnsi" w:cstheme="minorHAnsi"/>
          <w:sz w:val="22"/>
          <w:szCs w:val="20"/>
        </w:rPr>
        <w:t xml:space="preserve"> shall be disclosed as of the date of each statement of financial position presented.</w:t>
      </w:r>
      <w:ins w:id="18" w:author="Oden, Wil" w:date="2025-05-21T13:01:00Z" w16du:dateUtc="2025-05-21T18:01:00Z">
        <w:r w:rsidR="00DB5AED">
          <w:rPr>
            <w:rFonts w:asciiTheme="minorHAnsi" w:hAnsiTheme="minorHAnsi" w:cstheme="minorHAnsi"/>
            <w:sz w:val="22"/>
            <w:szCs w:val="20"/>
          </w:rPr>
          <w:t xml:space="preserve"> </w:t>
        </w:r>
        <w:r w:rsidR="00DB5AED" w:rsidRPr="00CA10C6">
          <w:rPr>
            <w:rFonts w:asciiTheme="minorHAnsi" w:hAnsiTheme="minorHAnsi" w:cstheme="minorHAnsi"/>
            <w:sz w:val="22"/>
            <w:szCs w:val="20"/>
          </w:rPr>
          <w:t>Although investment</w:t>
        </w:r>
        <w:r w:rsidR="00DB5AED">
          <w:rPr>
            <w:rFonts w:asciiTheme="minorHAnsi" w:hAnsiTheme="minorHAnsi" w:cstheme="minorHAnsi"/>
            <w:sz w:val="22"/>
            <w:szCs w:val="20"/>
          </w:rPr>
          <w:t xml:space="preserve">s </w:t>
        </w:r>
        <w:r w:rsidR="00DB5AED" w:rsidRPr="00DB5AED">
          <w:rPr>
            <w:rFonts w:asciiTheme="minorHAnsi" w:hAnsiTheme="minorHAnsi" w:cstheme="minorHAnsi"/>
            <w:sz w:val="22"/>
            <w:szCs w:val="20"/>
          </w:rPr>
          <w:t>reported at NAV</w:t>
        </w:r>
      </w:ins>
      <w:ins w:id="19" w:author="Oden, Wil" w:date="2025-05-21T13:21:00Z" w16du:dateUtc="2025-05-21T18:21:00Z">
        <w:r w:rsidR="00A43D4F" w:rsidRPr="00A43D4F">
          <w:t xml:space="preserve"> </w:t>
        </w:r>
        <w:r w:rsidR="00A43D4F" w:rsidRPr="00A43D4F">
          <w:rPr>
            <w:rFonts w:asciiTheme="minorHAnsi" w:hAnsiTheme="minorHAnsi" w:cstheme="minorHAnsi"/>
            <w:sz w:val="22"/>
            <w:szCs w:val="20"/>
          </w:rPr>
          <w:t xml:space="preserve">as a practical expedient </w:t>
        </w:r>
      </w:ins>
      <w:ins w:id="20" w:author="Oden, Wil" w:date="2025-05-21T13:01:00Z" w16du:dateUtc="2025-05-21T18:01:00Z">
        <w:r w:rsidR="00DB5AED" w:rsidRPr="00DB5AED">
          <w:rPr>
            <w:rFonts w:asciiTheme="minorHAnsi" w:hAnsiTheme="minorHAnsi" w:cstheme="minorHAnsi"/>
            <w:sz w:val="22"/>
            <w:szCs w:val="20"/>
          </w:rPr>
          <w:t xml:space="preserve">pursuant to </w:t>
        </w:r>
        <w:r w:rsidR="00DB5AED">
          <w:rPr>
            <w:rFonts w:asciiTheme="minorHAnsi" w:hAnsiTheme="minorHAnsi" w:cstheme="minorHAnsi"/>
            <w:sz w:val="22"/>
            <w:szCs w:val="20"/>
          </w:rPr>
          <w:t>SSAP No. 100</w:t>
        </w:r>
        <w:r w:rsidR="00DB5AED" w:rsidRPr="00CA10C6">
          <w:rPr>
            <w:rFonts w:asciiTheme="minorHAnsi" w:hAnsiTheme="minorHAnsi" w:cstheme="minorHAnsi"/>
            <w:sz w:val="22"/>
            <w:szCs w:val="20"/>
          </w:rPr>
          <w:t xml:space="preserve"> </w:t>
        </w:r>
        <w:r w:rsidR="00DB5AED">
          <w:rPr>
            <w:rFonts w:asciiTheme="minorHAnsi" w:hAnsiTheme="minorHAnsi" w:cstheme="minorHAnsi"/>
            <w:sz w:val="22"/>
            <w:szCs w:val="20"/>
          </w:rPr>
          <w:t>are</w:t>
        </w:r>
        <w:r w:rsidR="00DB5AED" w:rsidRPr="00CA10C6">
          <w:rPr>
            <w:rFonts w:asciiTheme="minorHAnsi" w:hAnsiTheme="minorHAnsi" w:cstheme="minorHAnsi"/>
            <w:sz w:val="22"/>
            <w:szCs w:val="20"/>
          </w:rPr>
          <w:t xml:space="preserve"> not</w:t>
        </w:r>
        <w:r w:rsidR="00DB5AED">
          <w:rPr>
            <w:rFonts w:asciiTheme="minorHAnsi" w:hAnsiTheme="minorHAnsi" w:cstheme="minorHAnsi"/>
            <w:sz w:val="22"/>
            <w:szCs w:val="20"/>
          </w:rPr>
          <w:t xml:space="preserve"> to be</w:t>
        </w:r>
        <w:r w:rsidR="00DB5AED" w:rsidRPr="00CA10C6">
          <w:rPr>
            <w:rFonts w:asciiTheme="minorHAnsi" w:hAnsiTheme="minorHAnsi" w:cstheme="minorHAnsi"/>
            <w:sz w:val="22"/>
            <w:szCs w:val="20"/>
          </w:rPr>
          <w:t xml:space="preserve"> categorized within the fair value hierarchy, a reporting entity shall separately identify NAV (or its equivalent) as required under paragraphs </w:t>
        </w:r>
      </w:ins>
      <w:ins w:id="21" w:author="Oden, Wil" w:date="2025-05-21T13:03:00Z" w16du:dateUtc="2025-05-21T18:03:00Z">
        <w:r w:rsidR="00ED161C">
          <w:rPr>
            <w:rFonts w:asciiTheme="minorHAnsi" w:hAnsiTheme="minorHAnsi" w:cstheme="minorHAnsi"/>
            <w:sz w:val="22"/>
            <w:szCs w:val="20"/>
          </w:rPr>
          <w:t xml:space="preserve">68.b., </w:t>
        </w:r>
      </w:ins>
      <w:ins w:id="22" w:author="Oden, Wil" w:date="2025-05-21T13:01:00Z" w16du:dateUtc="2025-05-21T18:01:00Z">
        <w:r w:rsidR="00DB5AED">
          <w:rPr>
            <w:rFonts w:asciiTheme="minorHAnsi" w:hAnsiTheme="minorHAnsi" w:cstheme="minorHAnsi"/>
            <w:sz w:val="22"/>
            <w:szCs w:val="20"/>
          </w:rPr>
          <w:t>68.d.v.(b)</w:t>
        </w:r>
      </w:ins>
      <w:ins w:id="23" w:author="Oden, Wil" w:date="2025-05-21T13:03:00Z" w16du:dateUtc="2025-05-21T18:03:00Z">
        <w:r w:rsidR="00ED161C">
          <w:rPr>
            <w:rFonts w:asciiTheme="minorHAnsi" w:hAnsiTheme="minorHAnsi" w:cstheme="minorHAnsi"/>
            <w:sz w:val="22"/>
            <w:szCs w:val="20"/>
          </w:rPr>
          <w:t>,</w:t>
        </w:r>
      </w:ins>
      <w:ins w:id="24" w:author="Oden, Wil" w:date="2025-05-21T13:02:00Z" w16du:dateUtc="2025-05-21T18:02:00Z">
        <w:r w:rsidR="00004371">
          <w:rPr>
            <w:rFonts w:asciiTheme="minorHAnsi" w:hAnsiTheme="minorHAnsi" w:cstheme="minorHAnsi"/>
            <w:sz w:val="22"/>
            <w:szCs w:val="20"/>
          </w:rPr>
          <w:t xml:space="preserve"> and 68.d.v.(d)(1)</w:t>
        </w:r>
      </w:ins>
      <w:ins w:id="25" w:author="Oden, Wil" w:date="2025-05-21T13:01:00Z" w16du:dateUtc="2025-05-21T18:01:00Z">
        <w:r w:rsidR="00DB5AED" w:rsidRPr="00CA10C6">
          <w:rPr>
            <w:rFonts w:asciiTheme="minorHAnsi" w:hAnsiTheme="minorHAnsi" w:cstheme="minorHAnsi"/>
            <w:sz w:val="22"/>
            <w:szCs w:val="20"/>
          </w:rPr>
          <w:t xml:space="preserve"> to permit reconciliations.</w:t>
        </w:r>
      </w:ins>
    </w:p>
    <w:p w14:paraId="50BC3926" w14:textId="77777777" w:rsidR="002D2B5F" w:rsidRPr="004601DE" w:rsidRDefault="002D2B5F" w:rsidP="002D2B5F">
      <w:pPr>
        <w:jc w:val="both"/>
        <w:rPr>
          <w:rFonts w:asciiTheme="minorHAnsi" w:hAnsiTheme="minorHAnsi" w:cstheme="minorHAnsi"/>
          <w:sz w:val="22"/>
          <w:szCs w:val="20"/>
        </w:rPr>
      </w:pPr>
    </w:p>
    <w:p w14:paraId="5FE94F67" w14:textId="77777777" w:rsidR="002D2B5F" w:rsidRPr="004601DE" w:rsidRDefault="002D2B5F" w:rsidP="00720850">
      <w:pPr>
        <w:numPr>
          <w:ilvl w:val="0"/>
          <w:numId w:val="19"/>
        </w:numPr>
        <w:tabs>
          <w:tab w:val="clear" w:pos="1080"/>
        </w:tabs>
        <w:ind w:left="1440" w:hanging="720"/>
        <w:jc w:val="both"/>
        <w:rPr>
          <w:rFonts w:asciiTheme="minorHAnsi" w:hAnsiTheme="minorHAnsi" w:cstheme="minorHAnsi"/>
          <w:sz w:val="22"/>
          <w:szCs w:val="20"/>
        </w:rPr>
      </w:pPr>
      <w:r w:rsidRPr="004601DE">
        <w:rPr>
          <w:rFonts w:asciiTheme="minorHAnsi" w:hAnsiTheme="minorHAnsi" w:cstheme="minorHAnsi"/>
          <w:sz w:val="22"/>
          <w:szCs w:val="20"/>
        </w:rPr>
        <w:t>A reconciliation of beginning and ending balances of the benefit obligation showing separately, if applicable, the effects during the period attributable to each of the following: service cost, interest cost, contributions by plan participants, actuarial gains and losses, foreign currency exchange rate changes, benefits paid, plan amendments, business combinations, divestitures, curtailments, settlements, and special termination benefits.</w:t>
      </w:r>
    </w:p>
    <w:p w14:paraId="14981224" w14:textId="77777777" w:rsidR="002D2B5F" w:rsidRPr="004601DE" w:rsidRDefault="002D2B5F" w:rsidP="002D2B5F">
      <w:pPr>
        <w:tabs>
          <w:tab w:val="num" w:pos="1440"/>
        </w:tabs>
        <w:ind w:left="720"/>
        <w:jc w:val="both"/>
        <w:rPr>
          <w:rFonts w:asciiTheme="minorHAnsi" w:hAnsiTheme="minorHAnsi" w:cstheme="minorHAnsi"/>
          <w:sz w:val="22"/>
          <w:szCs w:val="20"/>
        </w:rPr>
      </w:pPr>
    </w:p>
    <w:p w14:paraId="28FC9BE3" w14:textId="68F80448" w:rsidR="002D2B5F" w:rsidRPr="004601DE" w:rsidRDefault="002D2B5F" w:rsidP="002D2B5F">
      <w:pPr>
        <w:numPr>
          <w:ilvl w:val="0"/>
          <w:numId w:val="19"/>
        </w:numPr>
        <w:tabs>
          <w:tab w:val="clear" w:pos="1080"/>
          <w:tab w:val="num" w:pos="1440"/>
        </w:tabs>
        <w:ind w:left="1440" w:hanging="720"/>
        <w:jc w:val="both"/>
        <w:rPr>
          <w:rFonts w:asciiTheme="minorHAnsi" w:hAnsiTheme="minorHAnsi" w:cstheme="minorHAnsi"/>
          <w:sz w:val="22"/>
          <w:szCs w:val="20"/>
        </w:rPr>
      </w:pPr>
      <w:r w:rsidRPr="004601DE">
        <w:rPr>
          <w:rFonts w:asciiTheme="minorHAnsi" w:hAnsiTheme="minorHAnsi" w:cstheme="minorHAnsi"/>
          <w:sz w:val="22"/>
          <w:szCs w:val="20"/>
        </w:rPr>
        <w:t>A reconciliation of beginning and ending balances of the fair value of plan assets showing separately, if applicable, the effects during the period attributable to each of the following: actual return on plan assets, foreign currency exchange rate changes, contributions by the employer, contributions by plan participants, benefits paid, business combinations, divestitures, and settlements.</w:t>
      </w:r>
      <w:r w:rsidR="00005145">
        <w:rPr>
          <w:rFonts w:asciiTheme="minorHAnsi" w:hAnsiTheme="minorHAnsi" w:cstheme="minorHAnsi"/>
          <w:sz w:val="22"/>
          <w:szCs w:val="20"/>
        </w:rPr>
        <w:t xml:space="preserve"> </w:t>
      </w:r>
    </w:p>
    <w:p w14:paraId="7DF51EC4" w14:textId="77777777" w:rsidR="002D2B5F" w:rsidRPr="004601DE" w:rsidRDefault="002D2B5F" w:rsidP="002D2B5F">
      <w:pPr>
        <w:tabs>
          <w:tab w:val="num" w:pos="1440"/>
        </w:tabs>
        <w:ind w:left="720"/>
        <w:jc w:val="both"/>
        <w:rPr>
          <w:rFonts w:asciiTheme="minorHAnsi" w:hAnsiTheme="minorHAnsi" w:cstheme="minorHAnsi"/>
          <w:sz w:val="22"/>
          <w:szCs w:val="20"/>
        </w:rPr>
      </w:pPr>
    </w:p>
    <w:p w14:paraId="3FAA3419" w14:textId="77777777" w:rsidR="002D2B5F" w:rsidRPr="004601DE" w:rsidRDefault="002D2B5F" w:rsidP="002D2B5F">
      <w:pPr>
        <w:numPr>
          <w:ilvl w:val="0"/>
          <w:numId w:val="19"/>
        </w:numPr>
        <w:tabs>
          <w:tab w:val="clear" w:pos="1080"/>
          <w:tab w:val="num" w:pos="1440"/>
        </w:tabs>
        <w:ind w:left="1440" w:hanging="720"/>
        <w:jc w:val="both"/>
        <w:rPr>
          <w:rFonts w:asciiTheme="minorHAnsi" w:hAnsiTheme="minorHAnsi" w:cstheme="minorHAnsi"/>
          <w:sz w:val="22"/>
          <w:szCs w:val="20"/>
        </w:rPr>
      </w:pPr>
      <w:r w:rsidRPr="004601DE">
        <w:rPr>
          <w:rFonts w:asciiTheme="minorHAnsi" w:hAnsiTheme="minorHAnsi" w:cstheme="minorHAnsi"/>
          <w:sz w:val="22"/>
          <w:szCs w:val="20"/>
        </w:rPr>
        <w:t>The funded status of the plans and the amounts recognized in the statement of financial position, showing separately the assets and liabilities recognized.</w:t>
      </w:r>
    </w:p>
    <w:p w14:paraId="7F9D7653" w14:textId="77777777" w:rsidR="002D2B5F" w:rsidRPr="004601DE" w:rsidRDefault="002D2B5F" w:rsidP="002D2B5F">
      <w:pPr>
        <w:tabs>
          <w:tab w:val="num" w:pos="1440"/>
        </w:tabs>
        <w:ind w:left="720" w:hanging="360"/>
        <w:jc w:val="both"/>
        <w:rPr>
          <w:rFonts w:asciiTheme="minorHAnsi" w:hAnsiTheme="minorHAnsi" w:cstheme="minorHAnsi"/>
          <w:sz w:val="22"/>
          <w:szCs w:val="20"/>
        </w:rPr>
      </w:pPr>
    </w:p>
    <w:p w14:paraId="56D146C9" w14:textId="77777777" w:rsidR="002D2B5F" w:rsidRPr="004601DE" w:rsidRDefault="002D2B5F" w:rsidP="002D2B5F">
      <w:pPr>
        <w:numPr>
          <w:ilvl w:val="0"/>
          <w:numId w:val="19"/>
        </w:numPr>
        <w:tabs>
          <w:tab w:val="clear" w:pos="1080"/>
          <w:tab w:val="num" w:pos="1440"/>
        </w:tabs>
        <w:ind w:left="1440" w:hanging="720"/>
        <w:jc w:val="both"/>
        <w:rPr>
          <w:rFonts w:asciiTheme="minorHAnsi" w:hAnsiTheme="minorHAnsi" w:cstheme="minorHAnsi"/>
          <w:sz w:val="22"/>
          <w:szCs w:val="20"/>
        </w:rPr>
      </w:pPr>
      <w:r w:rsidRPr="004601DE">
        <w:rPr>
          <w:rFonts w:asciiTheme="minorHAnsi" w:hAnsiTheme="minorHAnsi" w:cstheme="minorHAnsi"/>
          <w:sz w:val="22"/>
          <w:szCs w:val="20"/>
        </w:rPr>
        <w:t>The objectives of the disclosures about postretirement benefit plan assets are to provide users of financial statements with an understanding of:</w:t>
      </w:r>
    </w:p>
    <w:p w14:paraId="359577F1" w14:textId="77777777" w:rsidR="002D2B5F" w:rsidRPr="004601DE" w:rsidRDefault="002D2B5F" w:rsidP="002D2B5F">
      <w:pPr>
        <w:ind w:left="1440" w:hanging="720"/>
        <w:jc w:val="both"/>
        <w:rPr>
          <w:rFonts w:asciiTheme="minorHAnsi" w:hAnsiTheme="minorHAnsi" w:cstheme="minorHAnsi"/>
          <w:sz w:val="22"/>
          <w:szCs w:val="20"/>
        </w:rPr>
      </w:pPr>
    </w:p>
    <w:p w14:paraId="42273A1C" w14:textId="77777777" w:rsidR="002D2B5F" w:rsidRPr="004601DE" w:rsidRDefault="002D2B5F" w:rsidP="002D2B5F">
      <w:pPr>
        <w:numPr>
          <w:ilvl w:val="1"/>
          <w:numId w:val="19"/>
        </w:numPr>
        <w:tabs>
          <w:tab w:val="clear" w:pos="1800"/>
          <w:tab w:val="num" w:pos="2160"/>
        </w:tabs>
        <w:ind w:left="2160" w:hanging="720"/>
        <w:jc w:val="both"/>
        <w:rPr>
          <w:rFonts w:asciiTheme="minorHAnsi" w:hAnsiTheme="minorHAnsi" w:cstheme="minorHAnsi"/>
          <w:sz w:val="22"/>
          <w:szCs w:val="20"/>
        </w:rPr>
      </w:pPr>
      <w:r w:rsidRPr="004601DE">
        <w:rPr>
          <w:rFonts w:asciiTheme="minorHAnsi" w:hAnsiTheme="minorHAnsi" w:cstheme="minorHAnsi"/>
          <w:sz w:val="22"/>
          <w:szCs w:val="20"/>
        </w:rPr>
        <w:lastRenderedPageBreak/>
        <w:t xml:space="preserve">How investment allocation decisions are made, including the factors that are pertinent to an understanding of investment policies and strategies </w:t>
      </w:r>
    </w:p>
    <w:p w14:paraId="75ED0AAD" w14:textId="77777777" w:rsidR="002D2B5F" w:rsidRPr="004601DE" w:rsidRDefault="002D2B5F" w:rsidP="002D2B5F">
      <w:pPr>
        <w:tabs>
          <w:tab w:val="num" w:pos="2160"/>
        </w:tabs>
        <w:ind w:hanging="540"/>
        <w:jc w:val="both"/>
        <w:rPr>
          <w:rFonts w:asciiTheme="minorHAnsi" w:hAnsiTheme="minorHAnsi" w:cstheme="minorHAnsi"/>
          <w:sz w:val="22"/>
          <w:szCs w:val="20"/>
        </w:rPr>
      </w:pPr>
    </w:p>
    <w:p w14:paraId="21BF8C21" w14:textId="77777777" w:rsidR="002D2B5F" w:rsidRPr="004601DE" w:rsidRDefault="002D2B5F" w:rsidP="002D2B5F">
      <w:pPr>
        <w:numPr>
          <w:ilvl w:val="1"/>
          <w:numId w:val="19"/>
        </w:numPr>
        <w:tabs>
          <w:tab w:val="clear" w:pos="1800"/>
          <w:tab w:val="num" w:pos="2160"/>
        </w:tabs>
        <w:ind w:left="2160" w:hanging="720"/>
        <w:jc w:val="both"/>
        <w:rPr>
          <w:rFonts w:asciiTheme="minorHAnsi" w:hAnsiTheme="minorHAnsi" w:cstheme="minorHAnsi"/>
          <w:sz w:val="22"/>
          <w:szCs w:val="20"/>
        </w:rPr>
      </w:pPr>
      <w:r w:rsidRPr="004601DE">
        <w:rPr>
          <w:rFonts w:asciiTheme="minorHAnsi" w:hAnsiTheme="minorHAnsi" w:cstheme="minorHAnsi"/>
          <w:sz w:val="22"/>
          <w:szCs w:val="20"/>
        </w:rPr>
        <w:t>The classes of plan assets</w:t>
      </w:r>
    </w:p>
    <w:p w14:paraId="4C6F9C70" w14:textId="77777777" w:rsidR="002D2B5F" w:rsidRPr="004601DE" w:rsidRDefault="002D2B5F" w:rsidP="002D2B5F">
      <w:pPr>
        <w:tabs>
          <w:tab w:val="num" w:pos="2160"/>
        </w:tabs>
        <w:ind w:left="1440" w:hanging="540"/>
        <w:jc w:val="both"/>
        <w:rPr>
          <w:rFonts w:asciiTheme="minorHAnsi" w:hAnsiTheme="minorHAnsi" w:cstheme="minorHAnsi"/>
          <w:sz w:val="22"/>
          <w:szCs w:val="20"/>
        </w:rPr>
      </w:pPr>
    </w:p>
    <w:p w14:paraId="70D15558" w14:textId="77777777" w:rsidR="002D2B5F" w:rsidRPr="004601DE" w:rsidRDefault="002D2B5F" w:rsidP="002D2B5F">
      <w:pPr>
        <w:numPr>
          <w:ilvl w:val="1"/>
          <w:numId w:val="19"/>
        </w:numPr>
        <w:tabs>
          <w:tab w:val="clear" w:pos="1800"/>
          <w:tab w:val="num" w:pos="2160"/>
        </w:tabs>
        <w:ind w:left="2160" w:hanging="720"/>
        <w:jc w:val="both"/>
        <w:rPr>
          <w:rFonts w:asciiTheme="minorHAnsi" w:hAnsiTheme="minorHAnsi" w:cstheme="minorHAnsi"/>
          <w:sz w:val="22"/>
          <w:szCs w:val="20"/>
        </w:rPr>
      </w:pPr>
      <w:r w:rsidRPr="004601DE">
        <w:rPr>
          <w:rFonts w:asciiTheme="minorHAnsi" w:hAnsiTheme="minorHAnsi" w:cstheme="minorHAnsi"/>
          <w:sz w:val="22"/>
          <w:szCs w:val="20"/>
        </w:rPr>
        <w:t>The inputs and valuation techniques used to measure the fair value of plan assets</w:t>
      </w:r>
    </w:p>
    <w:p w14:paraId="29C3F6F3" w14:textId="77777777" w:rsidR="002D2B5F" w:rsidRPr="004601DE" w:rsidRDefault="002D2B5F" w:rsidP="002D2B5F">
      <w:pPr>
        <w:tabs>
          <w:tab w:val="num" w:pos="2160"/>
        </w:tabs>
        <w:ind w:left="1440" w:hanging="540"/>
        <w:jc w:val="both"/>
        <w:rPr>
          <w:rFonts w:asciiTheme="minorHAnsi" w:hAnsiTheme="minorHAnsi" w:cstheme="minorHAnsi"/>
          <w:sz w:val="22"/>
          <w:szCs w:val="20"/>
        </w:rPr>
      </w:pPr>
    </w:p>
    <w:p w14:paraId="5DE583FE" w14:textId="77777777" w:rsidR="002D2B5F" w:rsidRPr="004601DE" w:rsidRDefault="002D2B5F" w:rsidP="002D2B5F">
      <w:pPr>
        <w:numPr>
          <w:ilvl w:val="1"/>
          <w:numId w:val="19"/>
        </w:numPr>
        <w:tabs>
          <w:tab w:val="clear" w:pos="1800"/>
          <w:tab w:val="num" w:pos="2160"/>
        </w:tabs>
        <w:ind w:left="2160" w:hanging="720"/>
        <w:jc w:val="both"/>
        <w:rPr>
          <w:rFonts w:asciiTheme="minorHAnsi" w:hAnsiTheme="minorHAnsi" w:cstheme="minorHAnsi"/>
          <w:sz w:val="22"/>
          <w:szCs w:val="20"/>
        </w:rPr>
      </w:pPr>
      <w:r w:rsidRPr="004601DE">
        <w:rPr>
          <w:rFonts w:asciiTheme="minorHAnsi" w:hAnsiTheme="minorHAnsi" w:cstheme="minorHAnsi"/>
          <w:sz w:val="22"/>
          <w:szCs w:val="20"/>
        </w:rPr>
        <w:t xml:space="preserve">The effect of fair value measurements using significant unobservable inputs (Level 3) on changes in plan assets for the period </w:t>
      </w:r>
    </w:p>
    <w:p w14:paraId="49059E8F" w14:textId="77777777" w:rsidR="002D2B5F" w:rsidRPr="004601DE" w:rsidRDefault="002D2B5F" w:rsidP="002D2B5F">
      <w:pPr>
        <w:tabs>
          <w:tab w:val="num" w:pos="2160"/>
        </w:tabs>
        <w:ind w:left="1440" w:hanging="540"/>
        <w:jc w:val="both"/>
        <w:rPr>
          <w:rFonts w:asciiTheme="minorHAnsi" w:hAnsiTheme="minorHAnsi" w:cstheme="minorHAnsi"/>
          <w:sz w:val="22"/>
          <w:szCs w:val="20"/>
        </w:rPr>
      </w:pPr>
    </w:p>
    <w:p w14:paraId="77A0B461" w14:textId="77777777" w:rsidR="002D2B5F" w:rsidRPr="004601DE" w:rsidRDefault="002D2B5F" w:rsidP="002D2B5F">
      <w:pPr>
        <w:numPr>
          <w:ilvl w:val="1"/>
          <w:numId w:val="19"/>
        </w:numPr>
        <w:tabs>
          <w:tab w:val="clear" w:pos="1800"/>
          <w:tab w:val="num" w:pos="2160"/>
        </w:tabs>
        <w:ind w:left="2160" w:hanging="720"/>
        <w:jc w:val="both"/>
        <w:rPr>
          <w:rFonts w:asciiTheme="minorHAnsi" w:hAnsiTheme="minorHAnsi" w:cstheme="minorHAnsi"/>
          <w:sz w:val="22"/>
          <w:szCs w:val="20"/>
        </w:rPr>
      </w:pPr>
      <w:r w:rsidRPr="004601DE">
        <w:rPr>
          <w:rFonts w:asciiTheme="minorHAnsi" w:hAnsiTheme="minorHAnsi" w:cstheme="minorHAnsi"/>
          <w:sz w:val="22"/>
          <w:szCs w:val="20"/>
        </w:rPr>
        <w:t xml:space="preserve">Significant concentrations of risk within plan assets. </w:t>
      </w:r>
    </w:p>
    <w:p w14:paraId="6B34E4AC" w14:textId="77777777" w:rsidR="002D2B5F" w:rsidRPr="004601DE" w:rsidRDefault="002D2B5F" w:rsidP="002D2B5F">
      <w:pPr>
        <w:ind w:left="720" w:hanging="360"/>
        <w:jc w:val="both"/>
        <w:rPr>
          <w:rFonts w:asciiTheme="minorHAnsi" w:hAnsiTheme="minorHAnsi" w:cstheme="minorHAnsi"/>
          <w:sz w:val="22"/>
          <w:szCs w:val="20"/>
        </w:rPr>
      </w:pPr>
    </w:p>
    <w:p w14:paraId="67358900" w14:textId="77777777" w:rsidR="002D2B5F" w:rsidRPr="004601DE" w:rsidRDefault="002D2B5F" w:rsidP="002D2B5F">
      <w:pPr>
        <w:keepNext/>
        <w:keepLines/>
        <w:ind w:left="1440"/>
        <w:jc w:val="both"/>
        <w:rPr>
          <w:rFonts w:asciiTheme="minorHAnsi" w:hAnsiTheme="minorHAnsi" w:cstheme="minorHAnsi"/>
          <w:sz w:val="22"/>
          <w:szCs w:val="20"/>
        </w:rPr>
      </w:pPr>
      <w:r w:rsidRPr="004601DE">
        <w:rPr>
          <w:rFonts w:asciiTheme="minorHAnsi" w:hAnsiTheme="minorHAnsi" w:cstheme="minorHAnsi"/>
          <w:sz w:val="22"/>
          <w:szCs w:val="20"/>
        </w:rPr>
        <w:t>An employer shall consider those overall objectives in providing the following information about plan assets:</w:t>
      </w:r>
    </w:p>
    <w:p w14:paraId="0BD5C235" w14:textId="77777777" w:rsidR="002D2B5F" w:rsidRPr="004601DE" w:rsidRDefault="002D2B5F" w:rsidP="002D2B5F">
      <w:pPr>
        <w:keepNext/>
        <w:keepLines/>
        <w:ind w:left="1440"/>
        <w:jc w:val="both"/>
        <w:rPr>
          <w:rFonts w:asciiTheme="minorHAnsi" w:hAnsiTheme="minorHAnsi" w:cstheme="minorHAnsi"/>
          <w:sz w:val="22"/>
          <w:szCs w:val="20"/>
        </w:rPr>
      </w:pPr>
    </w:p>
    <w:p w14:paraId="228832BD" w14:textId="77777777" w:rsidR="002D2B5F" w:rsidRPr="004601DE" w:rsidRDefault="002D2B5F" w:rsidP="002D2B5F">
      <w:pPr>
        <w:keepNext/>
        <w:keepLines/>
        <w:numPr>
          <w:ilvl w:val="0"/>
          <w:numId w:val="20"/>
        </w:numPr>
        <w:tabs>
          <w:tab w:val="clear" w:pos="2520"/>
        </w:tabs>
        <w:ind w:left="2880" w:hanging="720"/>
        <w:jc w:val="both"/>
        <w:rPr>
          <w:rFonts w:asciiTheme="minorHAnsi" w:hAnsiTheme="minorHAnsi" w:cstheme="minorHAnsi"/>
          <w:sz w:val="22"/>
          <w:szCs w:val="20"/>
        </w:rPr>
      </w:pPr>
      <w:r w:rsidRPr="004601DE">
        <w:rPr>
          <w:rFonts w:asciiTheme="minorHAnsi" w:hAnsiTheme="minorHAnsi" w:cstheme="minorHAnsi"/>
          <w:sz w:val="22"/>
          <w:szCs w:val="20"/>
        </w:rPr>
        <w:t>A narrative description of investment policies and strategies, including target allocation percentages or range of percentages considering the classes of plan assets disclosed pursuant to (b) below, as of the latest statement of financial position presented (on a weighted-average basis for employers with more than one plan), and other factors that are pertinent to an understanding of those policies and strategies such as investment goals, risk management practices, permitted and prohibited investments including the use of derivatives, diversification, and the relationship between plan assets and benefit obligations. For investment funds disclosed as classes as described in (b) below, a description of the significant investment strategies of those funds shall be provided.</w:t>
      </w:r>
    </w:p>
    <w:p w14:paraId="5E0F3B13" w14:textId="77777777" w:rsidR="002D2B5F" w:rsidRPr="004601DE" w:rsidRDefault="002D2B5F" w:rsidP="002D2B5F">
      <w:pPr>
        <w:tabs>
          <w:tab w:val="num" w:pos="2970"/>
        </w:tabs>
        <w:ind w:left="1080" w:hanging="360"/>
        <w:jc w:val="both"/>
        <w:rPr>
          <w:rFonts w:asciiTheme="minorHAnsi" w:hAnsiTheme="minorHAnsi" w:cstheme="minorHAnsi"/>
          <w:sz w:val="22"/>
          <w:szCs w:val="20"/>
        </w:rPr>
      </w:pPr>
    </w:p>
    <w:p w14:paraId="095A2D82" w14:textId="08E0E7CB" w:rsidR="002D2B5F" w:rsidRPr="004601DE" w:rsidRDefault="002D2B5F" w:rsidP="002D2B5F">
      <w:pPr>
        <w:numPr>
          <w:ilvl w:val="0"/>
          <w:numId w:val="20"/>
        </w:numPr>
        <w:tabs>
          <w:tab w:val="clear" w:pos="2520"/>
          <w:tab w:val="num" w:pos="2880"/>
          <w:tab w:val="num" w:pos="2970"/>
        </w:tabs>
        <w:ind w:left="2880" w:hanging="720"/>
        <w:jc w:val="both"/>
        <w:rPr>
          <w:rFonts w:asciiTheme="minorHAnsi" w:hAnsiTheme="minorHAnsi" w:cstheme="minorHAnsi"/>
          <w:sz w:val="22"/>
          <w:szCs w:val="20"/>
        </w:rPr>
      </w:pPr>
      <w:r w:rsidRPr="004601DE">
        <w:rPr>
          <w:rFonts w:asciiTheme="minorHAnsi" w:hAnsiTheme="minorHAnsi" w:cstheme="minorHAnsi"/>
          <w:sz w:val="22"/>
          <w:szCs w:val="20"/>
        </w:rPr>
        <w:t>The fair value</w:t>
      </w:r>
      <w:ins w:id="26" w:author="Oden, Wil" w:date="2025-05-21T12:54:00Z" w16du:dateUtc="2025-05-21T17:54:00Z">
        <w:r w:rsidRPr="002D2B5F">
          <w:rPr>
            <w:rFonts w:asciiTheme="minorHAnsi" w:hAnsiTheme="minorHAnsi" w:cstheme="minorHAnsi"/>
            <w:sz w:val="22"/>
            <w:szCs w:val="20"/>
          </w:rPr>
          <w:t xml:space="preserve"> </w:t>
        </w:r>
        <w:r w:rsidRPr="0044687F">
          <w:rPr>
            <w:rFonts w:asciiTheme="minorHAnsi" w:hAnsiTheme="minorHAnsi" w:cstheme="minorHAnsi"/>
            <w:sz w:val="22"/>
            <w:szCs w:val="20"/>
          </w:rPr>
          <w:t>or NAV</w:t>
        </w:r>
        <w:r w:rsidRPr="004601DE">
          <w:rPr>
            <w:rFonts w:asciiTheme="minorHAnsi" w:hAnsiTheme="minorHAnsi" w:cstheme="minorHAnsi"/>
            <w:sz w:val="22"/>
            <w:szCs w:val="20"/>
          </w:rPr>
          <w:t xml:space="preserve"> </w:t>
        </w:r>
      </w:ins>
      <w:r w:rsidRPr="004601DE">
        <w:rPr>
          <w:rFonts w:asciiTheme="minorHAnsi" w:hAnsiTheme="minorHAnsi" w:cstheme="minorHAnsi"/>
          <w:sz w:val="22"/>
          <w:szCs w:val="20"/>
        </w:rPr>
        <w:t xml:space="preserve"> of each class of plan assets as of each date for which a statement of financial position is presented. Asset classes shall be based on the nature and risks of assets in an employer’s plan(s). Examples of classes of assets could include, but are not limited to, the following: cash and cash equivalents; equity securities, (segregated by industry type, company size, or investment objective); debt securities, issued by national, state, and local governments; corporate debt securities; asset-backed securities; structured debt; derivatives on a gross basis (segregated by type of underlying risk in the contract, for example, interest rate contracts, foreign exchange contracts, equity contracts, commodity contracts, credit contracts, and other contracts); investment funds (segregated by type of fund); and real estate. Those examples are not meant to be all inclusive. An employer should consider the overall objectives in paragraph 68.d. in determining whether additional classes of plan assets or further disaggregation of classes should be disclosed.</w:t>
      </w:r>
    </w:p>
    <w:p w14:paraId="63909364" w14:textId="77777777" w:rsidR="002D2B5F" w:rsidRPr="004601DE" w:rsidRDefault="002D2B5F" w:rsidP="002D2B5F">
      <w:pPr>
        <w:tabs>
          <w:tab w:val="num" w:pos="2970"/>
        </w:tabs>
        <w:ind w:left="2160" w:hanging="720"/>
        <w:jc w:val="both"/>
        <w:rPr>
          <w:rFonts w:asciiTheme="minorHAnsi" w:hAnsiTheme="minorHAnsi" w:cstheme="minorHAnsi"/>
          <w:sz w:val="22"/>
          <w:szCs w:val="20"/>
        </w:rPr>
      </w:pPr>
    </w:p>
    <w:p w14:paraId="3C7341E3" w14:textId="77777777" w:rsidR="002D2B5F" w:rsidRPr="004601DE" w:rsidRDefault="002D2B5F" w:rsidP="002D2B5F">
      <w:pPr>
        <w:numPr>
          <w:ilvl w:val="0"/>
          <w:numId w:val="20"/>
        </w:numPr>
        <w:tabs>
          <w:tab w:val="clear" w:pos="2520"/>
          <w:tab w:val="num" w:pos="2880"/>
          <w:tab w:val="num" w:pos="2970"/>
        </w:tabs>
        <w:ind w:left="2880" w:hanging="720"/>
        <w:jc w:val="both"/>
        <w:rPr>
          <w:rFonts w:asciiTheme="minorHAnsi" w:hAnsiTheme="minorHAnsi" w:cstheme="minorHAnsi"/>
          <w:sz w:val="22"/>
          <w:szCs w:val="20"/>
        </w:rPr>
      </w:pPr>
      <w:r w:rsidRPr="004601DE">
        <w:rPr>
          <w:rFonts w:asciiTheme="minorHAnsi" w:hAnsiTheme="minorHAnsi" w:cstheme="minorHAnsi"/>
          <w:sz w:val="22"/>
          <w:szCs w:val="20"/>
        </w:rPr>
        <w:t>A narrative description of the basis used to determine the overall expected long-term rate-of-return-on-assets assumption, such as the general approach used, the extent to which the overall rate-of-return-on-assets assumption was based on historical returns, the extent to which adjustments were made to those historical returns in order to reflect expectations of future returns, and how those adjustments were determined. The description should consider the classes of assets described in (b) above, as appropriate.</w:t>
      </w:r>
    </w:p>
    <w:p w14:paraId="2CB38426" w14:textId="77777777" w:rsidR="002D2B5F" w:rsidRPr="004601DE" w:rsidRDefault="002D2B5F" w:rsidP="002D2B5F">
      <w:pPr>
        <w:tabs>
          <w:tab w:val="num" w:pos="2970"/>
        </w:tabs>
        <w:ind w:left="1080" w:hanging="360"/>
        <w:jc w:val="both"/>
        <w:rPr>
          <w:rFonts w:asciiTheme="minorHAnsi" w:hAnsiTheme="minorHAnsi" w:cstheme="minorHAnsi"/>
          <w:sz w:val="22"/>
          <w:szCs w:val="20"/>
        </w:rPr>
      </w:pPr>
    </w:p>
    <w:p w14:paraId="7DE161BE" w14:textId="05DA79A4" w:rsidR="002D2B5F" w:rsidRPr="004601DE" w:rsidRDefault="002D2B5F" w:rsidP="002D2B5F">
      <w:pPr>
        <w:numPr>
          <w:ilvl w:val="0"/>
          <w:numId w:val="20"/>
        </w:numPr>
        <w:tabs>
          <w:tab w:val="clear" w:pos="2520"/>
          <w:tab w:val="num" w:pos="2880"/>
          <w:tab w:val="num" w:pos="2970"/>
        </w:tabs>
        <w:ind w:left="2880" w:hanging="720"/>
        <w:jc w:val="both"/>
        <w:rPr>
          <w:rFonts w:asciiTheme="minorHAnsi" w:hAnsiTheme="minorHAnsi" w:cstheme="minorHAnsi"/>
          <w:sz w:val="22"/>
          <w:szCs w:val="20"/>
        </w:rPr>
      </w:pPr>
      <w:r w:rsidRPr="004601DE">
        <w:rPr>
          <w:rFonts w:asciiTheme="minorHAnsi" w:hAnsiTheme="minorHAnsi" w:cstheme="minorHAnsi"/>
          <w:sz w:val="22"/>
          <w:szCs w:val="20"/>
        </w:rPr>
        <w:lastRenderedPageBreak/>
        <w:t>Information that enables users of financial statements to assess the inputs and valuation techniques used to develop fair value measurements of plan assets at the reporting date. For fair value measurements using significant unobservable inputs, an employer shall disclose the effect of the measurements on changes in plan assets for the period. To meet those objectives, the employer shall disclose the following information for each class of plan assets disclosed pursuant to (b) above for each annual period:</w:t>
      </w:r>
    </w:p>
    <w:p w14:paraId="4A6FC237" w14:textId="77777777" w:rsidR="002D2B5F" w:rsidRPr="004601DE" w:rsidRDefault="002D2B5F" w:rsidP="002D2B5F">
      <w:pPr>
        <w:tabs>
          <w:tab w:val="num" w:pos="2970"/>
        </w:tabs>
        <w:ind w:left="2160" w:hanging="720"/>
        <w:jc w:val="both"/>
        <w:rPr>
          <w:rFonts w:asciiTheme="minorHAnsi" w:hAnsiTheme="minorHAnsi" w:cstheme="minorHAnsi"/>
          <w:sz w:val="22"/>
          <w:szCs w:val="20"/>
        </w:rPr>
      </w:pPr>
    </w:p>
    <w:p w14:paraId="3C7A8C20" w14:textId="30D196C5" w:rsidR="002D2B5F" w:rsidRPr="004601DE" w:rsidRDefault="002D2B5F" w:rsidP="002D2B5F">
      <w:pPr>
        <w:numPr>
          <w:ilvl w:val="1"/>
          <w:numId w:val="20"/>
        </w:numPr>
        <w:tabs>
          <w:tab w:val="clear" w:pos="3240"/>
          <w:tab w:val="num" w:pos="2970"/>
          <w:tab w:val="num" w:pos="3600"/>
        </w:tabs>
        <w:ind w:left="3600" w:hanging="720"/>
        <w:jc w:val="both"/>
        <w:rPr>
          <w:rFonts w:asciiTheme="minorHAnsi" w:hAnsiTheme="minorHAnsi" w:cstheme="minorHAnsi"/>
          <w:sz w:val="22"/>
          <w:szCs w:val="20"/>
        </w:rPr>
      </w:pPr>
      <w:r w:rsidRPr="004601DE">
        <w:rPr>
          <w:rFonts w:asciiTheme="minorHAnsi" w:hAnsiTheme="minorHAnsi" w:cstheme="minorHAnsi"/>
          <w:sz w:val="22"/>
          <w:szCs w:val="20"/>
        </w:rPr>
        <w:t>The level within the fair value hierarchy in which the fair value measurements in their entirety fall,</w:t>
      </w:r>
      <w:r w:rsidR="00720850" w:rsidRPr="00645DF3">
        <w:rPr>
          <w:rStyle w:val="FootnoteReference"/>
        </w:rPr>
        <w:t>2</w:t>
      </w:r>
      <w:r w:rsidRPr="004601DE">
        <w:rPr>
          <w:rFonts w:asciiTheme="minorHAnsi" w:hAnsiTheme="minorHAnsi" w:cstheme="minorHAnsi"/>
          <w:sz w:val="22"/>
          <w:szCs w:val="20"/>
        </w:rPr>
        <w:t xml:space="preserve"> segregating fair value measurements using quoted prices in active markets for identical assets or liabilities (Level 1), significant other observable inputs (Level 2), and significant unobservable inputs (Level 3)</w:t>
      </w:r>
      <w:ins w:id="27" w:author="Oden, Wil" w:date="2025-05-21T12:54:00Z" w16du:dateUtc="2025-05-21T17:54:00Z">
        <w:r w:rsidRPr="0044687F">
          <w:rPr>
            <w:rFonts w:asciiTheme="minorHAnsi" w:hAnsiTheme="minorHAnsi" w:cstheme="minorHAnsi"/>
            <w:sz w:val="22"/>
            <w:szCs w:val="20"/>
          </w:rPr>
          <w:t>. Investments reported at net asset value (NAV) shall not be captured within the fair value hierarchy but shall be separately identified.</w:t>
        </w:r>
      </w:ins>
    </w:p>
    <w:p w14:paraId="445E80CA" w14:textId="77777777" w:rsidR="002D2B5F" w:rsidRPr="004601DE" w:rsidRDefault="002D2B5F" w:rsidP="002D2B5F">
      <w:pPr>
        <w:tabs>
          <w:tab w:val="num" w:pos="2970"/>
          <w:tab w:val="num" w:pos="3600"/>
        </w:tabs>
        <w:ind w:left="2160" w:hanging="720"/>
        <w:jc w:val="both"/>
        <w:rPr>
          <w:rFonts w:asciiTheme="minorHAnsi" w:hAnsiTheme="minorHAnsi" w:cstheme="minorHAnsi"/>
          <w:sz w:val="22"/>
          <w:szCs w:val="20"/>
        </w:rPr>
      </w:pPr>
    </w:p>
    <w:p w14:paraId="787FA510" w14:textId="2E1CEA6D" w:rsidR="002D2B5F" w:rsidRDefault="002D2B5F" w:rsidP="002D2B5F">
      <w:pPr>
        <w:numPr>
          <w:ilvl w:val="1"/>
          <w:numId w:val="20"/>
        </w:numPr>
        <w:tabs>
          <w:tab w:val="clear" w:pos="3240"/>
          <w:tab w:val="num" w:pos="2970"/>
          <w:tab w:val="num" w:pos="3600"/>
        </w:tabs>
        <w:ind w:left="3600" w:hanging="720"/>
        <w:jc w:val="both"/>
        <w:rPr>
          <w:ins w:id="28" w:author="Oden, Wil" w:date="2025-05-21T12:54:00Z" w16du:dateUtc="2025-05-21T17:54:00Z"/>
          <w:rFonts w:asciiTheme="minorHAnsi" w:hAnsiTheme="minorHAnsi" w:cstheme="minorHAnsi"/>
          <w:sz w:val="22"/>
          <w:szCs w:val="20"/>
        </w:rPr>
      </w:pPr>
      <w:r w:rsidRPr="004601DE">
        <w:rPr>
          <w:rFonts w:asciiTheme="minorHAnsi" w:hAnsiTheme="minorHAnsi" w:cstheme="minorHAnsi"/>
          <w:sz w:val="22"/>
          <w:szCs w:val="20"/>
        </w:rPr>
        <w:t>Information about the valuation technique(s) and inputs used to measure fair value</w:t>
      </w:r>
      <w:ins w:id="29" w:author="Oden, Wil" w:date="2025-05-21T12:54:00Z" w16du:dateUtc="2025-05-21T17:54:00Z">
        <w:r w:rsidRPr="0044687F">
          <w:rPr>
            <w:rFonts w:asciiTheme="minorHAnsi" w:hAnsiTheme="minorHAnsi" w:cstheme="minorHAnsi"/>
            <w:sz w:val="22"/>
            <w:szCs w:val="20"/>
          </w:rPr>
          <w:t>, or the use of NAV,</w:t>
        </w:r>
      </w:ins>
      <w:r w:rsidRPr="004601DE">
        <w:rPr>
          <w:rFonts w:asciiTheme="minorHAnsi" w:hAnsiTheme="minorHAnsi" w:cstheme="minorHAnsi"/>
          <w:sz w:val="22"/>
          <w:szCs w:val="20"/>
        </w:rPr>
        <w:t xml:space="preserve"> and a discussion of changes in valuation techniques and inputs, if any, during the period.</w:t>
      </w:r>
    </w:p>
    <w:p w14:paraId="6B82F7F2" w14:textId="77777777" w:rsidR="002D2B5F" w:rsidRDefault="002D2B5F" w:rsidP="002D2B5F">
      <w:pPr>
        <w:pStyle w:val="ListParagraph"/>
        <w:rPr>
          <w:ins w:id="30" w:author="Oden, Wil" w:date="2025-05-21T12:54:00Z" w16du:dateUtc="2025-05-21T17:54:00Z"/>
          <w:rFonts w:asciiTheme="minorHAnsi" w:hAnsiTheme="minorHAnsi" w:cstheme="minorHAnsi"/>
          <w:sz w:val="22"/>
          <w:szCs w:val="20"/>
        </w:rPr>
      </w:pPr>
    </w:p>
    <w:p w14:paraId="21343932" w14:textId="25F4C825" w:rsidR="002D2B5F" w:rsidRPr="004601DE" w:rsidRDefault="002D2B5F" w:rsidP="002D2B5F">
      <w:pPr>
        <w:numPr>
          <w:ilvl w:val="1"/>
          <w:numId w:val="20"/>
        </w:numPr>
        <w:tabs>
          <w:tab w:val="clear" w:pos="3240"/>
          <w:tab w:val="num" w:pos="2970"/>
          <w:tab w:val="num" w:pos="3600"/>
        </w:tabs>
        <w:ind w:left="3600" w:hanging="720"/>
        <w:jc w:val="both"/>
        <w:rPr>
          <w:rFonts w:asciiTheme="minorHAnsi" w:hAnsiTheme="minorHAnsi" w:cstheme="minorHAnsi"/>
          <w:sz w:val="22"/>
          <w:szCs w:val="20"/>
        </w:rPr>
      </w:pPr>
      <w:ins w:id="31" w:author="Oden, Wil" w:date="2025-05-21T12:54:00Z" w16du:dateUtc="2025-05-21T17:54:00Z">
        <w:r w:rsidRPr="0044687F">
          <w:rPr>
            <w:rFonts w:asciiTheme="minorHAnsi" w:hAnsiTheme="minorHAnsi" w:cstheme="minorHAnsi"/>
            <w:sz w:val="22"/>
            <w:szCs w:val="20"/>
          </w:rPr>
          <w:t>Investments measured using the NAV practical expedient must also comply with the NAV disclosure requirements detailed within SSAP No. 100, paragraph 54.</w:t>
        </w:r>
      </w:ins>
    </w:p>
    <w:p w14:paraId="2D1CE514" w14:textId="77777777" w:rsidR="002D2B5F" w:rsidRDefault="002D2B5F" w:rsidP="00E76841">
      <w:pPr>
        <w:rPr>
          <w:rFonts w:asciiTheme="minorHAnsi" w:hAnsiTheme="minorHAnsi" w:cstheme="minorHAnsi"/>
          <w:b/>
          <w:sz w:val="22"/>
          <w:szCs w:val="22"/>
        </w:rPr>
      </w:pPr>
    </w:p>
    <w:p w14:paraId="7F9B0E0E" w14:textId="77777777" w:rsidR="002D2B5F" w:rsidRPr="004601DE" w:rsidRDefault="002D2B5F" w:rsidP="002D2B5F">
      <w:pPr>
        <w:jc w:val="both"/>
        <w:rPr>
          <w:rFonts w:asciiTheme="minorHAnsi" w:hAnsiTheme="minorHAnsi" w:cstheme="minorHAnsi"/>
          <w:sz w:val="22"/>
          <w:szCs w:val="20"/>
        </w:rPr>
      </w:pPr>
      <w:r w:rsidRPr="00720850">
        <w:rPr>
          <w:rFonts w:asciiTheme="minorHAnsi" w:hAnsiTheme="minorHAnsi" w:cstheme="minorHAnsi"/>
          <w:i/>
          <w:iCs/>
          <w:sz w:val="22"/>
          <w:szCs w:val="20"/>
          <w:u w:val="single"/>
        </w:rPr>
        <w:t>Footnote 2</w:t>
      </w:r>
      <w:r w:rsidRPr="0044687F">
        <w:rPr>
          <w:rFonts w:asciiTheme="minorHAnsi" w:hAnsiTheme="minorHAnsi" w:cstheme="minorHAnsi"/>
          <w:sz w:val="22"/>
          <w:szCs w:val="20"/>
        </w:rPr>
        <w:t xml:space="preserve"> - In some cases, the inputs used to measure fair value might fall in different levels of the fair value hierarchy. The level in the fair value hierarchy within which the fair value measurement in its entirety falls shall be determined based on the lowest level input that is significant to the fair value measurement in its entirety. Assessing the significance of a particular input to the fair value measurement in its entirety requires judgment, considering factors specific to the asset or liability.</w:t>
      </w:r>
    </w:p>
    <w:p w14:paraId="03A9FD94" w14:textId="77777777" w:rsidR="00205807" w:rsidRPr="00E26E2B" w:rsidRDefault="00205807" w:rsidP="00E76841">
      <w:pPr>
        <w:rPr>
          <w:rFonts w:asciiTheme="minorHAnsi" w:hAnsiTheme="minorHAnsi" w:cstheme="minorHAnsi"/>
          <w:b/>
          <w:sz w:val="22"/>
          <w:szCs w:val="22"/>
        </w:rPr>
      </w:pPr>
    </w:p>
    <w:p w14:paraId="70DE08E7" w14:textId="77777777" w:rsidR="00E26E2B" w:rsidRPr="00E26E2B" w:rsidRDefault="00E26E2B" w:rsidP="00E26E2B">
      <w:pPr>
        <w:pStyle w:val="BodyText2"/>
        <w:rPr>
          <w:rFonts w:asciiTheme="minorHAnsi" w:hAnsiTheme="minorHAnsi" w:cstheme="minorHAnsi"/>
          <w:b w:val="0"/>
          <w:szCs w:val="22"/>
        </w:rPr>
      </w:pPr>
      <w:r w:rsidRPr="00E26E2B">
        <w:rPr>
          <w:rFonts w:asciiTheme="minorHAnsi" w:hAnsiTheme="minorHAnsi" w:cstheme="minorHAnsi"/>
          <w:szCs w:val="22"/>
        </w:rPr>
        <w:t xml:space="preserve">Status: </w:t>
      </w:r>
    </w:p>
    <w:p w14:paraId="44C21CB7" w14:textId="562BB0D5" w:rsidR="00205807" w:rsidRPr="00E26E2B" w:rsidRDefault="00E26E2B" w:rsidP="007A2B8D">
      <w:pPr>
        <w:jc w:val="both"/>
        <w:rPr>
          <w:rFonts w:asciiTheme="minorHAnsi" w:hAnsiTheme="minorHAnsi" w:cstheme="minorHAnsi"/>
          <w:b/>
          <w:sz w:val="22"/>
          <w:szCs w:val="22"/>
        </w:rPr>
      </w:pPr>
      <w:r w:rsidRPr="00E26E2B">
        <w:rPr>
          <w:rFonts w:asciiTheme="minorHAnsi" w:hAnsiTheme="minorHAnsi" w:cstheme="minorHAnsi"/>
          <w:sz w:val="22"/>
          <w:szCs w:val="22"/>
        </w:rPr>
        <w:t>On August 11, 2025, the Statutory Accounting Principles (E) Working Group</w:t>
      </w:r>
      <w:r w:rsidRPr="00E26E2B">
        <w:rPr>
          <w:rFonts w:asciiTheme="minorHAnsi" w:hAnsiTheme="minorHAnsi" w:cstheme="minorHAnsi"/>
          <w:b/>
          <w:bCs/>
          <w:sz w:val="22"/>
          <w:szCs w:val="22"/>
        </w:rPr>
        <w:t xml:space="preserve"> </w:t>
      </w:r>
      <w:r w:rsidRPr="00E26E2B">
        <w:rPr>
          <w:rFonts w:asciiTheme="minorHAnsi" w:hAnsiTheme="minorHAnsi" w:cstheme="minorHAnsi"/>
          <w:sz w:val="22"/>
          <w:szCs w:val="22"/>
        </w:rPr>
        <w:t>exposed</w:t>
      </w:r>
      <w:r w:rsidR="008D7B3F" w:rsidRPr="008D7B3F">
        <w:t xml:space="preserve"> </w:t>
      </w:r>
      <w:r w:rsidR="008D7B3F" w:rsidRPr="008D7B3F">
        <w:rPr>
          <w:rFonts w:asciiTheme="minorHAnsi" w:hAnsiTheme="minorHAnsi" w:cstheme="minorHAnsi"/>
          <w:sz w:val="22"/>
          <w:szCs w:val="22"/>
        </w:rPr>
        <w:t>revisions to clarify that retirement plan assets can be held at net asset value (NAV) and shall be included in the required fair value disclosure</w:t>
      </w:r>
      <w:r w:rsidR="007A2B8D">
        <w:rPr>
          <w:rFonts w:asciiTheme="minorHAnsi" w:hAnsiTheme="minorHAnsi" w:cstheme="minorHAnsi"/>
          <w:sz w:val="22"/>
          <w:szCs w:val="22"/>
        </w:rPr>
        <w:t>, as illustrated above</w:t>
      </w:r>
      <w:r w:rsidR="008D7B3F" w:rsidRPr="008D7B3F">
        <w:rPr>
          <w:rFonts w:asciiTheme="minorHAnsi" w:hAnsiTheme="minorHAnsi" w:cstheme="minorHAnsi"/>
          <w:sz w:val="22"/>
          <w:szCs w:val="22"/>
        </w:rPr>
        <w:t>.</w:t>
      </w:r>
    </w:p>
    <w:p w14:paraId="64F6F33B" w14:textId="77777777" w:rsidR="00E26E2B" w:rsidRPr="00E26E2B" w:rsidRDefault="00E26E2B" w:rsidP="00E76841">
      <w:pPr>
        <w:rPr>
          <w:rFonts w:asciiTheme="minorHAnsi" w:hAnsiTheme="minorHAnsi" w:cstheme="minorHAnsi"/>
          <w:b/>
          <w:sz w:val="22"/>
          <w:szCs w:val="22"/>
        </w:rPr>
      </w:pPr>
    </w:p>
    <w:p w14:paraId="556BD7C7" w14:textId="1F4F045F" w:rsidR="00AA1DC0" w:rsidRPr="001E2B5D" w:rsidRDefault="006A0E69" w:rsidP="008C79F6">
      <w:pPr>
        <w:rPr>
          <w:rFonts w:asciiTheme="minorHAnsi" w:hAnsiTheme="minorHAnsi" w:cstheme="minorHAnsi"/>
          <w:sz w:val="16"/>
          <w:szCs w:val="16"/>
        </w:rPr>
      </w:pPr>
      <w:r w:rsidRPr="001E2B5D">
        <w:rPr>
          <w:rFonts w:asciiTheme="minorHAnsi" w:hAnsiTheme="minorHAnsi" w:cstheme="minorHAnsi"/>
          <w:sz w:val="16"/>
          <w:szCs w:val="16"/>
        </w:rPr>
        <w:fldChar w:fldCharType="begin"/>
      </w:r>
      <w:r w:rsidRPr="001E2B5D">
        <w:rPr>
          <w:rFonts w:asciiTheme="minorHAnsi" w:hAnsiTheme="minorHAnsi" w:cstheme="minorHAnsi"/>
          <w:sz w:val="16"/>
          <w:szCs w:val="16"/>
        </w:rPr>
        <w:instrText xml:space="preserve"> FILENAME \p </w:instrText>
      </w:r>
      <w:r w:rsidRPr="001E2B5D">
        <w:rPr>
          <w:rFonts w:asciiTheme="minorHAnsi" w:hAnsiTheme="minorHAnsi" w:cstheme="minorHAnsi"/>
          <w:sz w:val="16"/>
          <w:szCs w:val="16"/>
        </w:rPr>
        <w:fldChar w:fldCharType="separate"/>
      </w:r>
      <w:r w:rsidR="00F53BE7">
        <w:rPr>
          <w:rFonts w:asciiTheme="minorHAnsi" w:hAnsiTheme="minorHAnsi" w:cstheme="minorHAnsi"/>
          <w:noProof/>
          <w:sz w:val="16"/>
          <w:szCs w:val="16"/>
        </w:rPr>
        <w:t>https://naiconline.sharepoint.com/teams/FRSStatutoryAccounting/National Meetings/A. National Meeting Materials/2025/12-9-25 Fall National Meeting/Hearing/08 - 25-21 - Retirement Plan Assets Held at NAV.docx</w:t>
      </w:r>
      <w:r w:rsidRPr="001E2B5D">
        <w:rPr>
          <w:rFonts w:asciiTheme="minorHAnsi" w:hAnsiTheme="minorHAnsi" w:cstheme="minorHAnsi"/>
          <w:sz w:val="16"/>
          <w:szCs w:val="16"/>
        </w:rPr>
        <w:fldChar w:fldCharType="end"/>
      </w:r>
      <w:bookmarkEnd w:id="4"/>
    </w:p>
    <w:sectPr w:rsidR="00AA1DC0" w:rsidRPr="001E2B5D" w:rsidSect="006B116A">
      <w:headerReference w:type="default" r:id="rId11"/>
      <w:footerReference w:type="default" r:id="rId12"/>
      <w:headerReference w:type="first" r:id="rId13"/>
      <w:footerReference w:type="first" r:id="rId14"/>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A779EE" w14:textId="77777777" w:rsidR="008B5E23" w:rsidRPr="009D1C45" w:rsidRDefault="008B5E23">
      <w:r w:rsidRPr="009D1C45">
        <w:separator/>
      </w:r>
    </w:p>
  </w:endnote>
  <w:endnote w:type="continuationSeparator" w:id="0">
    <w:p w14:paraId="4D01803C" w14:textId="77777777" w:rsidR="008B5E23" w:rsidRPr="009D1C45" w:rsidRDefault="008B5E23">
      <w:r w:rsidRPr="009D1C45">
        <w:continuationSeparator/>
      </w:r>
    </w:p>
  </w:endnote>
  <w:endnote w:type="continuationNotice" w:id="1">
    <w:p w14:paraId="44A88E7D" w14:textId="77777777" w:rsidR="008B5E23" w:rsidRPr="009D1C45" w:rsidRDefault="008B5E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3938B" w14:textId="070D4318" w:rsidR="00817FE3" w:rsidRPr="0047034C" w:rsidRDefault="00817FE3" w:rsidP="00E76841">
    <w:pPr>
      <w:pStyle w:val="Footer"/>
      <w:tabs>
        <w:tab w:val="clear" w:pos="4320"/>
        <w:tab w:val="center" w:pos="5040"/>
      </w:tabs>
      <w:rPr>
        <w:rFonts w:ascii="Calibri" w:hAnsi="Calibri" w:cs="Calibri"/>
        <w:sz w:val="20"/>
      </w:rPr>
    </w:pPr>
    <w:r w:rsidRPr="0047034C">
      <w:rPr>
        <w:rFonts w:ascii="Calibri" w:hAnsi="Calibri" w:cs="Calibri"/>
        <w:sz w:val="20"/>
      </w:rPr>
      <w:t>© 202</w:t>
    </w:r>
    <w:r w:rsidR="00E76841" w:rsidRPr="0047034C">
      <w:rPr>
        <w:rFonts w:ascii="Calibri" w:hAnsi="Calibri" w:cs="Calibri"/>
        <w:sz w:val="20"/>
      </w:rPr>
      <w:t>5</w:t>
    </w:r>
    <w:r w:rsidRPr="0047034C">
      <w:rPr>
        <w:rFonts w:ascii="Calibri" w:hAnsi="Calibri" w:cs="Calibri"/>
        <w:sz w:val="20"/>
      </w:rPr>
      <w:t xml:space="preserve"> National Association of Insurance Commissioners  </w:t>
    </w:r>
    <w:r w:rsidR="000A2DB8" w:rsidRPr="0047034C">
      <w:rPr>
        <w:rFonts w:ascii="Calibri" w:hAnsi="Calibri" w:cs="Calibri"/>
        <w:sz w:val="20"/>
      </w:rPr>
      <w:tab/>
    </w:r>
    <w:r w:rsidRPr="0047034C">
      <w:rPr>
        <w:rStyle w:val="PageNumber"/>
        <w:rFonts w:ascii="Calibri" w:hAnsi="Calibri" w:cs="Calibri"/>
        <w:sz w:val="20"/>
      </w:rPr>
      <w:fldChar w:fldCharType="begin"/>
    </w:r>
    <w:r w:rsidRPr="0047034C">
      <w:rPr>
        <w:rStyle w:val="PageNumber"/>
        <w:rFonts w:ascii="Calibri" w:hAnsi="Calibri" w:cs="Calibri"/>
        <w:sz w:val="20"/>
      </w:rPr>
      <w:instrText xml:space="preserve"> PAGE </w:instrText>
    </w:r>
    <w:r w:rsidRPr="0047034C">
      <w:rPr>
        <w:rStyle w:val="PageNumber"/>
        <w:rFonts w:ascii="Calibri" w:hAnsi="Calibri" w:cs="Calibri"/>
        <w:sz w:val="20"/>
      </w:rPr>
      <w:fldChar w:fldCharType="separate"/>
    </w:r>
    <w:r w:rsidRPr="0047034C">
      <w:rPr>
        <w:rStyle w:val="PageNumber"/>
        <w:rFonts w:ascii="Calibri" w:hAnsi="Calibri" w:cs="Calibri"/>
        <w:sz w:val="20"/>
        <w:rPrChange w:id="32" w:author="Oden, Wil" w:date="2024-02-12T12:14:00Z">
          <w:rPr>
            <w:rStyle w:val="PageNumber"/>
            <w:noProof/>
            <w:sz w:val="20"/>
          </w:rPr>
        </w:rPrChange>
      </w:rPr>
      <w:t>2</w:t>
    </w:r>
    <w:r w:rsidRPr="0047034C">
      <w:rPr>
        <w:rStyle w:val="PageNumber"/>
        <w:rFonts w:ascii="Calibri" w:hAnsi="Calibri" w:cs="Calibri"/>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70D23" w14:textId="56EE288A" w:rsidR="00817FE3" w:rsidRPr="009D1C45" w:rsidRDefault="00817FE3" w:rsidP="006B37DD">
    <w:pPr>
      <w:pStyle w:val="Footer"/>
      <w:tabs>
        <w:tab w:val="clear" w:pos="4320"/>
        <w:tab w:val="center" w:pos="5040"/>
      </w:tabs>
      <w:rPr>
        <w:sz w:val="20"/>
      </w:rPr>
    </w:pPr>
    <w:r w:rsidRPr="009D1C45">
      <w:rPr>
        <w:sz w:val="20"/>
      </w:rPr>
      <w:t>© 202</w:t>
    </w:r>
    <w:r w:rsidR="002D3180" w:rsidRPr="009D1C45">
      <w:rPr>
        <w:sz w:val="20"/>
      </w:rPr>
      <w:t>4</w:t>
    </w:r>
    <w:r w:rsidRPr="009D1C45">
      <w:rPr>
        <w:sz w:val="20"/>
      </w:rPr>
      <w:t xml:space="preserve"> National Association of Insurance Commissioners</w:t>
    </w:r>
    <w:r w:rsidRPr="009D1C45">
      <w:rPr>
        <w:sz w:val="20"/>
      </w:rPr>
      <w:tab/>
    </w:r>
    <w:r w:rsidRPr="009D1C45">
      <w:rPr>
        <w:rStyle w:val="PageNumber"/>
        <w:sz w:val="20"/>
      </w:rPr>
      <w:fldChar w:fldCharType="begin"/>
    </w:r>
    <w:r w:rsidRPr="009D1C45">
      <w:rPr>
        <w:rStyle w:val="PageNumber"/>
        <w:sz w:val="20"/>
      </w:rPr>
      <w:instrText xml:space="preserve"> PAGE </w:instrText>
    </w:r>
    <w:r w:rsidRPr="009D1C45">
      <w:rPr>
        <w:rStyle w:val="PageNumber"/>
        <w:sz w:val="20"/>
      </w:rPr>
      <w:fldChar w:fldCharType="separate"/>
    </w:r>
    <w:r w:rsidRPr="009D1C45">
      <w:rPr>
        <w:rStyle w:val="PageNumber"/>
        <w:sz w:val="20"/>
        <w:rPrChange w:id="33" w:author="Oden, Wil" w:date="2024-02-12T12:14:00Z">
          <w:rPr>
            <w:rStyle w:val="PageNumber"/>
            <w:noProof/>
            <w:sz w:val="20"/>
          </w:rPr>
        </w:rPrChange>
      </w:rPr>
      <w:t>1</w:t>
    </w:r>
    <w:r w:rsidRPr="009D1C45">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7815BA" w14:textId="77777777" w:rsidR="008B5E23" w:rsidRPr="009D1C45" w:rsidRDefault="008B5E23">
      <w:r w:rsidRPr="009D1C45">
        <w:separator/>
      </w:r>
    </w:p>
  </w:footnote>
  <w:footnote w:type="continuationSeparator" w:id="0">
    <w:p w14:paraId="186D41C6" w14:textId="77777777" w:rsidR="008B5E23" w:rsidRPr="009D1C45" w:rsidRDefault="008B5E23">
      <w:r w:rsidRPr="009D1C45">
        <w:continuationSeparator/>
      </w:r>
    </w:p>
  </w:footnote>
  <w:footnote w:type="continuationNotice" w:id="1">
    <w:p w14:paraId="1DD2403E" w14:textId="77777777" w:rsidR="008B5E23" w:rsidRPr="009D1C45" w:rsidRDefault="008B5E2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35A98" w14:textId="7E8F62B0" w:rsidR="00802228" w:rsidRPr="0047034C" w:rsidRDefault="00F53BE7">
    <w:pPr>
      <w:pStyle w:val="Header"/>
      <w:jc w:val="right"/>
      <w:rPr>
        <w:rFonts w:ascii="Calibri" w:hAnsi="Calibri" w:cs="Calibri"/>
        <w:b/>
        <w:sz w:val="20"/>
      </w:rPr>
    </w:pPr>
    <w:r w:rsidRPr="0047034C">
      <w:rPr>
        <w:rFonts w:ascii="Calibri" w:hAnsi="Calibri" w:cs="Calibri"/>
        <w:b/>
        <w:sz w:val="20"/>
      </w:rPr>
      <w:t>Attachment 8</w:t>
    </w:r>
  </w:p>
  <w:p w14:paraId="14FEED1A" w14:textId="46D9B0E0" w:rsidR="00817FE3" w:rsidRPr="009D1C45" w:rsidRDefault="00817FE3">
    <w:pPr>
      <w:pStyle w:val="Header"/>
      <w:jc w:val="right"/>
      <w:rPr>
        <w:bCs/>
        <w:sz w:val="20"/>
      </w:rPr>
    </w:pPr>
    <w:r w:rsidRPr="0047034C">
      <w:rPr>
        <w:rFonts w:ascii="Calibri" w:hAnsi="Calibri" w:cs="Calibri"/>
        <w:bCs/>
        <w:sz w:val="20"/>
      </w:rPr>
      <w:t>Ref #20</w:t>
    </w:r>
    <w:r w:rsidR="008B4FC3" w:rsidRPr="0047034C">
      <w:rPr>
        <w:rFonts w:ascii="Calibri" w:hAnsi="Calibri" w:cs="Calibri"/>
        <w:bCs/>
        <w:sz w:val="20"/>
      </w:rPr>
      <w:t>2</w:t>
    </w:r>
    <w:r w:rsidR="00E27661" w:rsidRPr="0047034C">
      <w:rPr>
        <w:rFonts w:ascii="Calibri" w:hAnsi="Calibri" w:cs="Calibri"/>
        <w:bCs/>
        <w:sz w:val="20"/>
      </w:rPr>
      <w:t>5</w:t>
    </w:r>
    <w:r w:rsidR="008B4FC3" w:rsidRPr="0047034C">
      <w:rPr>
        <w:rFonts w:ascii="Calibri" w:hAnsi="Calibri" w:cs="Calibri"/>
        <w:bCs/>
        <w:sz w:val="20"/>
      </w:rPr>
      <w:t>-</w:t>
    </w:r>
    <w:r w:rsidR="00164C45" w:rsidRPr="0047034C">
      <w:rPr>
        <w:rFonts w:ascii="Calibri" w:hAnsi="Calibri" w:cs="Calibri"/>
        <w:bCs/>
        <w:sz w:val="20"/>
      </w:rPr>
      <w:t>21</w:t>
    </w:r>
  </w:p>
  <w:p w14:paraId="12DAC63B" w14:textId="77777777" w:rsidR="00817FE3" w:rsidRPr="009D1C45" w:rsidRDefault="00817FE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19226" w14:textId="2858334F" w:rsidR="00817FE3" w:rsidRPr="009D1C45" w:rsidRDefault="00817FE3" w:rsidP="00781F91">
    <w:pPr>
      <w:pStyle w:val="Header"/>
      <w:jc w:val="right"/>
      <w:rPr>
        <w:bCs/>
        <w:sz w:val="20"/>
      </w:rPr>
    </w:pPr>
    <w:r w:rsidRPr="009D1C45">
      <w:rPr>
        <w:bCs/>
        <w:sz w:val="20"/>
      </w:rPr>
      <w:t>Ref #202</w:t>
    </w:r>
    <w:r w:rsidR="002D3180" w:rsidRPr="009D1C45">
      <w:rPr>
        <w:bCs/>
        <w:sz w:val="20"/>
      </w:rPr>
      <w:t>4</w:t>
    </w:r>
    <w:r w:rsidR="00850FEE" w:rsidRPr="009D1C45">
      <w:rPr>
        <w:bCs/>
        <w:sz w:val="20"/>
      </w:rPr>
      <w:t>-</w:t>
    </w:r>
    <w:r w:rsidR="002D3180" w:rsidRPr="009D1C45">
      <w:rPr>
        <w:bCs/>
        <w:sz w:val="20"/>
      </w:rPr>
      <w:t>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1"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0DF92EB0"/>
    <w:multiLevelType w:val="hybridMultilevel"/>
    <w:tmpl w:val="E9C02032"/>
    <w:lvl w:ilvl="0" w:tplc="9C1C60C2">
      <w:start w:val="1"/>
      <w:numFmt w:val="lowerLetter"/>
      <w:lvlText w:val="(%1)"/>
      <w:lvlJc w:val="left"/>
      <w:pPr>
        <w:tabs>
          <w:tab w:val="num" w:pos="2520"/>
        </w:tabs>
        <w:ind w:left="2520" w:hanging="360"/>
      </w:pPr>
      <w:rPr>
        <w:rFonts w:hint="default"/>
      </w:rPr>
    </w:lvl>
    <w:lvl w:ilvl="1" w:tplc="64C8A2D0">
      <w:start w:val="1"/>
      <w:numFmt w:val="decimal"/>
      <w:lvlText w:val="(%2)"/>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4" w15:restartNumberingAfterBreak="0">
    <w:nsid w:val="0F21124C"/>
    <w:multiLevelType w:val="hybridMultilevel"/>
    <w:tmpl w:val="E9C02032"/>
    <w:lvl w:ilvl="0" w:tplc="FFFFFFFF">
      <w:start w:val="1"/>
      <w:numFmt w:val="lowerLetter"/>
      <w:lvlText w:val="(%1)"/>
      <w:lvlJc w:val="left"/>
      <w:pPr>
        <w:tabs>
          <w:tab w:val="num" w:pos="2520"/>
        </w:tabs>
        <w:ind w:left="2520" w:hanging="360"/>
      </w:pPr>
      <w:rPr>
        <w:rFonts w:hint="default"/>
      </w:rPr>
    </w:lvl>
    <w:lvl w:ilvl="1" w:tplc="FFFFFFFF">
      <w:start w:val="1"/>
      <w:numFmt w:val="decimal"/>
      <w:lvlText w:val="(%2)"/>
      <w:lvlJc w:val="left"/>
      <w:pPr>
        <w:tabs>
          <w:tab w:val="num" w:pos="3240"/>
        </w:tabs>
        <w:ind w:left="3240" w:hanging="360"/>
      </w:pPr>
      <w:rPr>
        <w:rFonts w:hint="default"/>
      </w:r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5" w15:restartNumberingAfterBreak="0">
    <w:nsid w:val="15D23FFE"/>
    <w:multiLevelType w:val="multilevel"/>
    <w:tmpl w:val="94A02C5E"/>
    <w:lvl w:ilvl="0">
      <w:start w:val="66"/>
      <w:numFmt w:val="decimal"/>
      <w:lvlText w:val="%1."/>
      <w:lvlJc w:val="left"/>
      <w:pPr>
        <w:ind w:left="0" w:firstLine="0"/>
      </w:pPr>
      <w:rPr>
        <w:rFonts w:hint="default"/>
        <w:sz w:val="22"/>
        <w:szCs w:val="22"/>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D68586A"/>
    <w:multiLevelType w:val="hybridMultilevel"/>
    <w:tmpl w:val="E9C02032"/>
    <w:lvl w:ilvl="0" w:tplc="FFFFFFFF">
      <w:start w:val="1"/>
      <w:numFmt w:val="lowerLetter"/>
      <w:lvlText w:val="(%1)"/>
      <w:lvlJc w:val="left"/>
      <w:pPr>
        <w:tabs>
          <w:tab w:val="num" w:pos="2520"/>
        </w:tabs>
        <w:ind w:left="2520" w:hanging="360"/>
      </w:pPr>
      <w:rPr>
        <w:rFonts w:hint="default"/>
      </w:rPr>
    </w:lvl>
    <w:lvl w:ilvl="1" w:tplc="FFFFFFFF">
      <w:start w:val="1"/>
      <w:numFmt w:val="decimal"/>
      <w:lvlText w:val="(%2)"/>
      <w:lvlJc w:val="left"/>
      <w:pPr>
        <w:tabs>
          <w:tab w:val="num" w:pos="3240"/>
        </w:tabs>
        <w:ind w:left="3240" w:hanging="360"/>
      </w:pPr>
      <w:rPr>
        <w:rFonts w:hint="default"/>
      </w:r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7" w15:restartNumberingAfterBreak="0">
    <w:nsid w:val="232048D7"/>
    <w:multiLevelType w:val="hybridMultilevel"/>
    <w:tmpl w:val="24D41EB4"/>
    <w:lvl w:ilvl="0" w:tplc="3FD2A930">
      <w:start w:val="1"/>
      <w:numFmt w:val="lowerLetter"/>
      <w:lvlText w:val="%1."/>
      <w:lvlJc w:val="left"/>
      <w:pPr>
        <w:tabs>
          <w:tab w:val="num" w:pos="1080"/>
        </w:tabs>
        <w:ind w:left="1080" w:hanging="360"/>
      </w:pPr>
      <w:rPr>
        <w:rFonts w:hint="default"/>
      </w:rPr>
    </w:lvl>
    <w:lvl w:ilvl="1" w:tplc="E6724E0A">
      <w:start w:val="1"/>
      <w:numFmt w:val="lowerRoman"/>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23E703CD"/>
    <w:multiLevelType w:val="hybridMultilevel"/>
    <w:tmpl w:val="98E8892E"/>
    <w:lvl w:ilvl="0" w:tplc="64C8A2D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3EAC0FBF"/>
    <w:multiLevelType w:val="hybridMultilevel"/>
    <w:tmpl w:val="C912462A"/>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46E743D6"/>
    <w:multiLevelType w:val="multilevel"/>
    <w:tmpl w:val="62329AD4"/>
    <w:lvl w:ilvl="0">
      <w:start w:val="66"/>
      <w:numFmt w:val="decimal"/>
      <w:lvlText w:val="%1."/>
      <w:lvlJc w:val="left"/>
      <w:pPr>
        <w:ind w:left="0" w:firstLine="0"/>
      </w:pPr>
      <w:rPr>
        <w:rFonts w:hint="default"/>
        <w:sz w:val="22"/>
        <w:szCs w:val="22"/>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550437D3"/>
    <w:multiLevelType w:val="hybridMultilevel"/>
    <w:tmpl w:val="98E8892E"/>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2" w15:restartNumberingAfterBreak="0">
    <w:nsid w:val="57EF30BC"/>
    <w:multiLevelType w:val="hybridMultilevel"/>
    <w:tmpl w:val="24D41EB4"/>
    <w:lvl w:ilvl="0" w:tplc="FFFFFFFF">
      <w:start w:val="1"/>
      <w:numFmt w:val="lowerLetter"/>
      <w:lvlText w:val="%1."/>
      <w:lvlJc w:val="left"/>
      <w:pPr>
        <w:tabs>
          <w:tab w:val="num" w:pos="1080"/>
        </w:tabs>
        <w:ind w:left="1080" w:hanging="360"/>
      </w:pPr>
      <w:rPr>
        <w:rFonts w:hint="default"/>
      </w:rPr>
    </w:lvl>
    <w:lvl w:ilvl="1" w:tplc="FFFFFFFF">
      <w:start w:val="1"/>
      <w:numFmt w:val="lowerRoman"/>
      <w:lvlText w:val="%2."/>
      <w:lvlJc w:val="left"/>
      <w:pPr>
        <w:tabs>
          <w:tab w:val="num" w:pos="1800"/>
        </w:tabs>
        <w:ind w:left="1800" w:hanging="360"/>
      </w:pPr>
      <w:rPr>
        <w:rFonts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6674471"/>
    <w:multiLevelType w:val="hybridMultilevel"/>
    <w:tmpl w:val="CA828470"/>
    <w:lvl w:ilvl="0" w:tplc="D2D6114E">
      <w:start w:val="1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678580B"/>
    <w:multiLevelType w:val="hybridMultilevel"/>
    <w:tmpl w:val="617063BC"/>
    <w:lvl w:ilvl="0" w:tplc="FFFFFFFF">
      <w:start w:val="1"/>
      <w:numFmt w:val="lowerLetter"/>
      <w:lvlText w:val="(%1)"/>
      <w:lvlJc w:val="left"/>
      <w:pPr>
        <w:tabs>
          <w:tab w:val="num" w:pos="2520"/>
        </w:tabs>
        <w:ind w:left="2520" w:hanging="360"/>
      </w:pPr>
      <w:rPr>
        <w:rFonts w:hint="default"/>
      </w:rPr>
    </w:lvl>
    <w:lvl w:ilvl="1" w:tplc="FFFFFFFF">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16" w15:restartNumberingAfterBreak="0">
    <w:nsid w:val="75064B82"/>
    <w:multiLevelType w:val="hybridMultilevel"/>
    <w:tmpl w:val="F6606714"/>
    <w:lvl w:ilvl="0" w:tplc="8506D7C8">
      <w:start w:val="68"/>
      <w:numFmt w:val="decimal"/>
      <w:lvlText w:val="%1."/>
      <w:lvlJc w:val="left"/>
      <w:pPr>
        <w:ind w:left="0" w:firstLine="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A2231DD"/>
    <w:multiLevelType w:val="singleLevel"/>
    <w:tmpl w:val="43BE448C"/>
    <w:lvl w:ilvl="0">
      <w:start w:val="68"/>
      <w:numFmt w:val="decimal"/>
      <w:lvlText w:val="%1."/>
      <w:lvlJc w:val="left"/>
      <w:pPr>
        <w:ind w:left="0" w:firstLine="0"/>
      </w:pPr>
      <w:rPr>
        <w:rFonts w:hint="default"/>
        <w:sz w:val="22"/>
        <w:szCs w:val="22"/>
      </w:rPr>
    </w:lvl>
  </w:abstractNum>
  <w:abstractNum w:abstractNumId="18" w15:restartNumberingAfterBreak="0">
    <w:nsid w:val="7A490C7F"/>
    <w:multiLevelType w:val="hybridMultilevel"/>
    <w:tmpl w:val="617063BC"/>
    <w:lvl w:ilvl="0" w:tplc="EADEF558">
      <w:start w:val="1"/>
      <w:numFmt w:val="lowerLetter"/>
      <w:lvlText w:val="(%1)"/>
      <w:lvlJc w:val="left"/>
      <w:pPr>
        <w:tabs>
          <w:tab w:val="num" w:pos="2520"/>
        </w:tabs>
        <w:ind w:left="2520" w:hanging="360"/>
      </w:pPr>
      <w:rPr>
        <w:rFonts w:hint="default"/>
      </w:rPr>
    </w:lvl>
    <w:lvl w:ilvl="1" w:tplc="04090019">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9" w15:restartNumberingAfterBreak="0">
    <w:nsid w:val="7DBC5D86"/>
    <w:multiLevelType w:val="hybridMultilevel"/>
    <w:tmpl w:val="C67AD7BE"/>
    <w:lvl w:ilvl="0" w:tplc="0B806CB2">
      <w:start w:val="4"/>
      <w:numFmt w:val="decimal"/>
      <w:pStyle w:val="ListContinued"/>
      <w:lvlText w:val="%1."/>
      <w:lvlJc w:val="left"/>
      <w:pPr>
        <w:ind w:left="360" w:hanging="360"/>
      </w:pPr>
      <w:rPr>
        <w:rFonts w:hint="default"/>
        <w:b w:val="0"/>
        <w:bCs w:val="0"/>
      </w:rPr>
    </w:lvl>
    <w:lvl w:ilvl="1" w:tplc="950C863A">
      <w:start w:val="1"/>
      <w:numFmt w:val="lowerLetter"/>
      <w:lvlText w:val="%2."/>
      <w:lvlJc w:val="left"/>
      <w:pPr>
        <w:ind w:left="1080" w:hanging="360"/>
      </w:pPr>
      <w:rPr>
        <w:b w:val="0"/>
        <w:bCs w:val="0"/>
      </w:rPr>
    </w:lvl>
    <w:lvl w:ilvl="2" w:tplc="9D347190">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558589487">
    <w:abstractNumId w:val="13"/>
  </w:num>
  <w:num w:numId="2" w16cid:durableId="1708094231">
    <w:abstractNumId w:val="0"/>
  </w:num>
  <w:num w:numId="3" w16cid:durableId="781732477">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4" w16cid:durableId="1166360887">
    <w:abstractNumId w:val="1"/>
  </w:num>
  <w:num w:numId="5" w16cid:durableId="308632238">
    <w:abstractNumId w:val="19"/>
    <w:lvlOverride w:ilvl="0">
      <w:startOverride w:val="20"/>
    </w:lvlOverride>
  </w:num>
  <w:num w:numId="6" w16cid:durableId="1009333679">
    <w:abstractNumId w:val="19"/>
  </w:num>
  <w:num w:numId="7" w16cid:durableId="394201975">
    <w:abstractNumId w:val="19"/>
    <w:lvlOverride w:ilvl="0">
      <w:startOverride w:val="20"/>
    </w:lvlOverride>
  </w:num>
  <w:num w:numId="8" w16cid:durableId="844438108">
    <w:abstractNumId w:val="14"/>
  </w:num>
  <w:num w:numId="9" w16cid:durableId="1607927016">
    <w:abstractNumId w:val="9"/>
  </w:num>
  <w:num w:numId="10" w16cid:durableId="347371118">
    <w:abstractNumId w:val="5"/>
  </w:num>
  <w:num w:numId="11" w16cid:durableId="242375242">
    <w:abstractNumId w:val="18"/>
  </w:num>
  <w:num w:numId="12" w16cid:durableId="1993631788">
    <w:abstractNumId w:val="8"/>
  </w:num>
  <w:num w:numId="13" w16cid:durableId="740062777">
    <w:abstractNumId w:val="17"/>
  </w:num>
  <w:num w:numId="14" w16cid:durableId="1405956837">
    <w:abstractNumId w:val="7"/>
  </w:num>
  <w:num w:numId="15" w16cid:durableId="111290310">
    <w:abstractNumId w:val="3"/>
  </w:num>
  <w:num w:numId="16" w16cid:durableId="672993170">
    <w:abstractNumId w:val="6"/>
  </w:num>
  <w:num w:numId="17" w16cid:durableId="1439791568">
    <w:abstractNumId w:val="16"/>
  </w:num>
  <w:num w:numId="18" w16cid:durableId="682168942">
    <w:abstractNumId w:val="10"/>
  </w:num>
  <w:num w:numId="19" w16cid:durableId="1270315164">
    <w:abstractNumId w:val="12"/>
  </w:num>
  <w:num w:numId="20" w16cid:durableId="284042838">
    <w:abstractNumId w:val="4"/>
  </w:num>
  <w:num w:numId="21" w16cid:durableId="1612276136">
    <w:abstractNumId w:val="11"/>
  </w:num>
  <w:num w:numId="22" w16cid:durableId="1935547728">
    <w:abstractNumId w:val="15"/>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Oden, Wil">
    <w15:presenceInfo w15:providerId="AD" w15:userId="S::woden@naic.org::9a4653d8-4996-4e80-a4c5-e9009bc3ce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0925"/>
    <w:rsid w:val="00000C62"/>
    <w:rsid w:val="0000106A"/>
    <w:rsid w:val="000018EF"/>
    <w:rsid w:val="000021B7"/>
    <w:rsid w:val="00004371"/>
    <w:rsid w:val="00004652"/>
    <w:rsid w:val="000047AD"/>
    <w:rsid w:val="00004A4C"/>
    <w:rsid w:val="00005022"/>
    <w:rsid w:val="00005145"/>
    <w:rsid w:val="00006952"/>
    <w:rsid w:val="00007FAB"/>
    <w:rsid w:val="00015AEA"/>
    <w:rsid w:val="00015CBE"/>
    <w:rsid w:val="00016321"/>
    <w:rsid w:val="000171B1"/>
    <w:rsid w:val="000175B2"/>
    <w:rsid w:val="000213FE"/>
    <w:rsid w:val="00023329"/>
    <w:rsid w:val="0002510F"/>
    <w:rsid w:val="00025C21"/>
    <w:rsid w:val="000308A3"/>
    <w:rsid w:val="00031BBB"/>
    <w:rsid w:val="00032949"/>
    <w:rsid w:val="00032CF6"/>
    <w:rsid w:val="00033507"/>
    <w:rsid w:val="00034B2F"/>
    <w:rsid w:val="0003513F"/>
    <w:rsid w:val="00035C40"/>
    <w:rsid w:val="00035EEE"/>
    <w:rsid w:val="00037EDF"/>
    <w:rsid w:val="00037FDC"/>
    <w:rsid w:val="00041F40"/>
    <w:rsid w:val="0004258A"/>
    <w:rsid w:val="00042EC6"/>
    <w:rsid w:val="0004326B"/>
    <w:rsid w:val="00050868"/>
    <w:rsid w:val="0005193B"/>
    <w:rsid w:val="00052158"/>
    <w:rsid w:val="000530E7"/>
    <w:rsid w:val="00053F57"/>
    <w:rsid w:val="0005502C"/>
    <w:rsid w:val="0005520D"/>
    <w:rsid w:val="0005726B"/>
    <w:rsid w:val="000579B6"/>
    <w:rsid w:val="000618CA"/>
    <w:rsid w:val="00061DA3"/>
    <w:rsid w:val="00062300"/>
    <w:rsid w:val="00062321"/>
    <w:rsid w:val="00063F4B"/>
    <w:rsid w:val="000673AF"/>
    <w:rsid w:val="000719A4"/>
    <w:rsid w:val="000732B5"/>
    <w:rsid w:val="0007490A"/>
    <w:rsid w:val="00075013"/>
    <w:rsid w:val="00075C2F"/>
    <w:rsid w:val="000760F9"/>
    <w:rsid w:val="00076F40"/>
    <w:rsid w:val="00076F61"/>
    <w:rsid w:val="00082951"/>
    <w:rsid w:val="00082A41"/>
    <w:rsid w:val="0008381B"/>
    <w:rsid w:val="000846B1"/>
    <w:rsid w:val="00084993"/>
    <w:rsid w:val="00086C52"/>
    <w:rsid w:val="00091380"/>
    <w:rsid w:val="00093137"/>
    <w:rsid w:val="000949CB"/>
    <w:rsid w:val="000949E7"/>
    <w:rsid w:val="00094A60"/>
    <w:rsid w:val="000954DC"/>
    <w:rsid w:val="00095A99"/>
    <w:rsid w:val="000967FA"/>
    <w:rsid w:val="000973F0"/>
    <w:rsid w:val="00097C0D"/>
    <w:rsid w:val="000A1F00"/>
    <w:rsid w:val="000A2DB8"/>
    <w:rsid w:val="000A3CA8"/>
    <w:rsid w:val="000A5CA1"/>
    <w:rsid w:val="000A6013"/>
    <w:rsid w:val="000A6317"/>
    <w:rsid w:val="000A72A2"/>
    <w:rsid w:val="000B1D92"/>
    <w:rsid w:val="000C16E8"/>
    <w:rsid w:val="000C5290"/>
    <w:rsid w:val="000C58E8"/>
    <w:rsid w:val="000C640D"/>
    <w:rsid w:val="000D01FB"/>
    <w:rsid w:val="000D0FF8"/>
    <w:rsid w:val="000D165C"/>
    <w:rsid w:val="000D2B52"/>
    <w:rsid w:val="000D2BF4"/>
    <w:rsid w:val="000D4343"/>
    <w:rsid w:val="000D64FC"/>
    <w:rsid w:val="000D6AE8"/>
    <w:rsid w:val="000D6E6C"/>
    <w:rsid w:val="000D7DAD"/>
    <w:rsid w:val="000E0965"/>
    <w:rsid w:val="000E1131"/>
    <w:rsid w:val="000E16CA"/>
    <w:rsid w:val="000E1B15"/>
    <w:rsid w:val="000E23A6"/>
    <w:rsid w:val="000F1ACA"/>
    <w:rsid w:val="000F1DC8"/>
    <w:rsid w:val="000F55BE"/>
    <w:rsid w:val="00101918"/>
    <w:rsid w:val="00103F07"/>
    <w:rsid w:val="00107A2C"/>
    <w:rsid w:val="001109B7"/>
    <w:rsid w:val="00111F26"/>
    <w:rsid w:val="0011265B"/>
    <w:rsid w:val="001126DC"/>
    <w:rsid w:val="001136D9"/>
    <w:rsid w:val="001149F2"/>
    <w:rsid w:val="00115220"/>
    <w:rsid w:val="00121325"/>
    <w:rsid w:val="0012149C"/>
    <w:rsid w:val="001218F4"/>
    <w:rsid w:val="00122081"/>
    <w:rsid w:val="00122CAA"/>
    <w:rsid w:val="001238FE"/>
    <w:rsid w:val="00124A93"/>
    <w:rsid w:val="00124F6B"/>
    <w:rsid w:val="00126E8D"/>
    <w:rsid w:val="00133830"/>
    <w:rsid w:val="00134059"/>
    <w:rsid w:val="00134B8D"/>
    <w:rsid w:val="0013539B"/>
    <w:rsid w:val="0013542D"/>
    <w:rsid w:val="00135AE6"/>
    <w:rsid w:val="00136CE8"/>
    <w:rsid w:val="00136FFF"/>
    <w:rsid w:val="001370D5"/>
    <w:rsid w:val="00140276"/>
    <w:rsid w:val="001413C7"/>
    <w:rsid w:val="00142D01"/>
    <w:rsid w:val="0014526B"/>
    <w:rsid w:val="00147B7A"/>
    <w:rsid w:val="00152636"/>
    <w:rsid w:val="00153262"/>
    <w:rsid w:val="0015541D"/>
    <w:rsid w:val="00156614"/>
    <w:rsid w:val="00156982"/>
    <w:rsid w:val="00157F0C"/>
    <w:rsid w:val="00161780"/>
    <w:rsid w:val="00162694"/>
    <w:rsid w:val="00163869"/>
    <w:rsid w:val="0016390B"/>
    <w:rsid w:val="00164C45"/>
    <w:rsid w:val="00165323"/>
    <w:rsid w:val="001653AE"/>
    <w:rsid w:val="00166854"/>
    <w:rsid w:val="00167AE8"/>
    <w:rsid w:val="00167B15"/>
    <w:rsid w:val="00171212"/>
    <w:rsid w:val="001717B8"/>
    <w:rsid w:val="00174B14"/>
    <w:rsid w:val="00176089"/>
    <w:rsid w:val="001767CC"/>
    <w:rsid w:val="00180837"/>
    <w:rsid w:val="00180CC7"/>
    <w:rsid w:val="0018185D"/>
    <w:rsid w:val="001819E3"/>
    <w:rsid w:val="00184144"/>
    <w:rsid w:val="001841DE"/>
    <w:rsid w:val="0018487D"/>
    <w:rsid w:val="00184969"/>
    <w:rsid w:val="001852BB"/>
    <w:rsid w:val="00186D37"/>
    <w:rsid w:val="00190A36"/>
    <w:rsid w:val="00192524"/>
    <w:rsid w:val="0019395E"/>
    <w:rsid w:val="00193AA4"/>
    <w:rsid w:val="00193D47"/>
    <w:rsid w:val="0019439E"/>
    <w:rsid w:val="0019505A"/>
    <w:rsid w:val="001950CF"/>
    <w:rsid w:val="00196486"/>
    <w:rsid w:val="00196790"/>
    <w:rsid w:val="001A1779"/>
    <w:rsid w:val="001A1A85"/>
    <w:rsid w:val="001A26AB"/>
    <w:rsid w:val="001A2E48"/>
    <w:rsid w:val="001A3510"/>
    <w:rsid w:val="001A56AE"/>
    <w:rsid w:val="001A640D"/>
    <w:rsid w:val="001A6AF8"/>
    <w:rsid w:val="001A706A"/>
    <w:rsid w:val="001B1CAD"/>
    <w:rsid w:val="001B2597"/>
    <w:rsid w:val="001B3138"/>
    <w:rsid w:val="001B3140"/>
    <w:rsid w:val="001B7680"/>
    <w:rsid w:val="001C11B0"/>
    <w:rsid w:val="001C316C"/>
    <w:rsid w:val="001C32EF"/>
    <w:rsid w:val="001C3DBF"/>
    <w:rsid w:val="001C7133"/>
    <w:rsid w:val="001C72F6"/>
    <w:rsid w:val="001C7EA3"/>
    <w:rsid w:val="001D0EFD"/>
    <w:rsid w:val="001D2FA1"/>
    <w:rsid w:val="001D33C8"/>
    <w:rsid w:val="001E01E1"/>
    <w:rsid w:val="001E0795"/>
    <w:rsid w:val="001E1EE3"/>
    <w:rsid w:val="001E2544"/>
    <w:rsid w:val="001E2B5D"/>
    <w:rsid w:val="001E5CA8"/>
    <w:rsid w:val="001E62A5"/>
    <w:rsid w:val="001E64F7"/>
    <w:rsid w:val="001F1EEC"/>
    <w:rsid w:val="001F1F8B"/>
    <w:rsid w:val="001F2089"/>
    <w:rsid w:val="001F2E0D"/>
    <w:rsid w:val="001F3CF4"/>
    <w:rsid w:val="001F46EB"/>
    <w:rsid w:val="001F48BD"/>
    <w:rsid w:val="001F5D87"/>
    <w:rsid w:val="001F5FA2"/>
    <w:rsid w:val="001F70AF"/>
    <w:rsid w:val="001F7290"/>
    <w:rsid w:val="00200640"/>
    <w:rsid w:val="0020227E"/>
    <w:rsid w:val="00203FF7"/>
    <w:rsid w:val="002046F5"/>
    <w:rsid w:val="00205115"/>
    <w:rsid w:val="00205807"/>
    <w:rsid w:val="00206139"/>
    <w:rsid w:val="002107F5"/>
    <w:rsid w:val="00210811"/>
    <w:rsid w:val="002130E6"/>
    <w:rsid w:val="0021400E"/>
    <w:rsid w:val="00216E2D"/>
    <w:rsid w:val="00223B9C"/>
    <w:rsid w:val="00224871"/>
    <w:rsid w:val="002255D0"/>
    <w:rsid w:val="00226551"/>
    <w:rsid w:val="00226956"/>
    <w:rsid w:val="00226ECD"/>
    <w:rsid w:val="00227E96"/>
    <w:rsid w:val="00231259"/>
    <w:rsid w:val="00231CC4"/>
    <w:rsid w:val="0023231E"/>
    <w:rsid w:val="00235AF2"/>
    <w:rsid w:val="00235B51"/>
    <w:rsid w:val="002361B1"/>
    <w:rsid w:val="00242183"/>
    <w:rsid w:val="00243A4A"/>
    <w:rsid w:val="00243BE3"/>
    <w:rsid w:val="00251A31"/>
    <w:rsid w:val="00253B3C"/>
    <w:rsid w:val="002540FD"/>
    <w:rsid w:val="00254BFA"/>
    <w:rsid w:val="0025634D"/>
    <w:rsid w:val="00256D57"/>
    <w:rsid w:val="00257265"/>
    <w:rsid w:val="002572C9"/>
    <w:rsid w:val="00257949"/>
    <w:rsid w:val="00261273"/>
    <w:rsid w:val="00261D14"/>
    <w:rsid w:val="002634BA"/>
    <w:rsid w:val="00266546"/>
    <w:rsid w:val="0027354E"/>
    <w:rsid w:val="00274AE1"/>
    <w:rsid w:val="00275405"/>
    <w:rsid w:val="00275ADD"/>
    <w:rsid w:val="00276096"/>
    <w:rsid w:val="00276796"/>
    <w:rsid w:val="002810A4"/>
    <w:rsid w:val="00284073"/>
    <w:rsid w:val="0028530D"/>
    <w:rsid w:val="0028601C"/>
    <w:rsid w:val="002869E4"/>
    <w:rsid w:val="00292678"/>
    <w:rsid w:val="00292EC3"/>
    <w:rsid w:val="00293C9B"/>
    <w:rsid w:val="002952EA"/>
    <w:rsid w:val="00296A58"/>
    <w:rsid w:val="002A06B7"/>
    <w:rsid w:val="002A1316"/>
    <w:rsid w:val="002A3D33"/>
    <w:rsid w:val="002A4041"/>
    <w:rsid w:val="002A44FE"/>
    <w:rsid w:val="002A475C"/>
    <w:rsid w:val="002A6B05"/>
    <w:rsid w:val="002A7B04"/>
    <w:rsid w:val="002B0431"/>
    <w:rsid w:val="002B157B"/>
    <w:rsid w:val="002B15C6"/>
    <w:rsid w:val="002B182B"/>
    <w:rsid w:val="002B3BD4"/>
    <w:rsid w:val="002B43B7"/>
    <w:rsid w:val="002B516B"/>
    <w:rsid w:val="002B5765"/>
    <w:rsid w:val="002C0D9C"/>
    <w:rsid w:val="002C1B3F"/>
    <w:rsid w:val="002C3CF8"/>
    <w:rsid w:val="002C47AB"/>
    <w:rsid w:val="002C5F30"/>
    <w:rsid w:val="002C6392"/>
    <w:rsid w:val="002C6499"/>
    <w:rsid w:val="002D1E49"/>
    <w:rsid w:val="002D2B5F"/>
    <w:rsid w:val="002D3180"/>
    <w:rsid w:val="002D393E"/>
    <w:rsid w:val="002D3B2E"/>
    <w:rsid w:val="002D40FB"/>
    <w:rsid w:val="002D4420"/>
    <w:rsid w:val="002D627B"/>
    <w:rsid w:val="002D67DF"/>
    <w:rsid w:val="002D70E6"/>
    <w:rsid w:val="002D781C"/>
    <w:rsid w:val="002E0FBF"/>
    <w:rsid w:val="002E102A"/>
    <w:rsid w:val="002E221F"/>
    <w:rsid w:val="002E24A7"/>
    <w:rsid w:val="002E2D48"/>
    <w:rsid w:val="002E33A6"/>
    <w:rsid w:val="002E5B28"/>
    <w:rsid w:val="002E6C1C"/>
    <w:rsid w:val="002F27DB"/>
    <w:rsid w:val="002F4C71"/>
    <w:rsid w:val="002F54AF"/>
    <w:rsid w:val="002F5DAE"/>
    <w:rsid w:val="002F6064"/>
    <w:rsid w:val="002F6DAA"/>
    <w:rsid w:val="002F6FF9"/>
    <w:rsid w:val="003001AD"/>
    <w:rsid w:val="0030229D"/>
    <w:rsid w:val="003032E6"/>
    <w:rsid w:val="003042BC"/>
    <w:rsid w:val="00304CEC"/>
    <w:rsid w:val="003051B0"/>
    <w:rsid w:val="00307620"/>
    <w:rsid w:val="00307900"/>
    <w:rsid w:val="00307E82"/>
    <w:rsid w:val="00310B50"/>
    <w:rsid w:val="00311538"/>
    <w:rsid w:val="003117C0"/>
    <w:rsid w:val="00312AAB"/>
    <w:rsid w:val="00313F3B"/>
    <w:rsid w:val="003148E8"/>
    <w:rsid w:val="00315202"/>
    <w:rsid w:val="00315CC0"/>
    <w:rsid w:val="00317B34"/>
    <w:rsid w:val="00320B1E"/>
    <w:rsid w:val="003224D3"/>
    <w:rsid w:val="00322597"/>
    <w:rsid w:val="00322AD5"/>
    <w:rsid w:val="003239B8"/>
    <w:rsid w:val="0032473D"/>
    <w:rsid w:val="00325660"/>
    <w:rsid w:val="003304FE"/>
    <w:rsid w:val="003325E9"/>
    <w:rsid w:val="00332F1D"/>
    <w:rsid w:val="003335CF"/>
    <w:rsid w:val="00333980"/>
    <w:rsid w:val="00333A2E"/>
    <w:rsid w:val="00333FC0"/>
    <w:rsid w:val="003345E9"/>
    <w:rsid w:val="003359B1"/>
    <w:rsid w:val="00335B42"/>
    <w:rsid w:val="003400D7"/>
    <w:rsid w:val="00340E87"/>
    <w:rsid w:val="003415C3"/>
    <w:rsid w:val="00342FB3"/>
    <w:rsid w:val="00343DB9"/>
    <w:rsid w:val="003445B9"/>
    <w:rsid w:val="0034544B"/>
    <w:rsid w:val="003455D3"/>
    <w:rsid w:val="00345986"/>
    <w:rsid w:val="003467A7"/>
    <w:rsid w:val="00346FAD"/>
    <w:rsid w:val="00347F06"/>
    <w:rsid w:val="00350E24"/>
    <w:rsid w:val="003513C7"/>
    <w:rsid w:val="003513F6"/>
    <w:rsid w:val="00351DAD"/>
    <w:rsid w:val="00353354"/>
    <w:rsid w:val="00353A9D"/>
    <w:rsid w:val="00353B01"/>
    <w:rsid w:val="00354975"/>
    <w:rsid w:val="0035609F"/>
    <w:rsid w:val="00357190"/>
    <w:rsid w:val="003614BD"/>
    <w:rsid w:val="00361B4D"/>
    <w:rsid w:val="0036240C"/>
    <w:rsid w:val="003640C4"/>
    <w:rsid w:val="00366446"/>
    <w:rsid w:val="003679BF"/>
    <w:rsid w:val="00367FCE"/>
    <w:rsid w:val="003711B3"/>
    <w:rsid w:val="00371F08"/>
    <w:rsid w:val="003726F5"/>
    <w:rsid w:val="00373A86"/>
    <w:rsid w:val="00374261"/>
    <w:rsid w:val="00374FCF"/>
    <w:rsid w:val="00376D1A"/>
    <w:rsid w:val="00381F90"/>
    <w:rsid w:val="003827D4"/>
    <w:rsid w:val="0038283E"/>
    <w:rsid w:val="003829E8"/>
    <w:rsid w:val="00383404"/>
    <w:rsid w:val="003841C1"/>
    <w:rsid w:val="00384F24"/>
    <w:rsid w:val="0039153A"/>
    <w:rsid w:val="00392284"/>
    <w:rsid w:val="00393D06"/>
    <w:rsid w:val="00395173"/>
    <w:rsid w:val="00395622"/>
    <w:rsid w:val="00395E6B"/>
    <w:rsid w:val="0039600A"/>
    <w:rsid w:val="00397C0C"/>
    <w:rsid w:val="003A1CEF"/>
    <w:rsid w:val="003A27D4"/>
    <w:rsid w:val="003A4530"/>
    <w:rsid w:val="003B0119"/>
    <w:rsid w:val="003B0A34"/>
    <w:rsid w:val="003B12DE"/>
    <w:rsid w:val="003B1499"/>
    <w:rsid w:val="003B1F0E"/>
    <w:rsid w:val="003B2671"/>
    <w:rsid w:val="003B4254"/>
    <w:rsid w:val="003B5B15"/>
    <w:rsid w:val="003C0D73"/>
    <w:rsid w:val="003C2C9C"/>
    <w:rsid w:val="003C5308"/>
    <w:rsid w:val="003C54B7"/>
    <w:rsid w:val="003C67A3"/>
    <w:rsid w:val="003D4310"/>
    <w:rsid w:val="003D59CE"/>
    <w:rsid w:val="003D5C5E"/>
    <w:rsid w:val="003D7CE2"/>
    <w:rsid w:val="003E061B"/>
    <w:rsid w:val="003E11A6"/>
    <w:rsid w:val="003E11D7"/>
    <w:rsid w:val="003E3DF8"/>
    <w:rsid w:val="003E4BB4"/>
    <w:rsid w:val="003E4D2C"/>
    <w:rsid w:val="003E4FDC"/>
    <w:rsid w:val="003E5B4B"/>
    <w:rsid w:val="003E6B42"/>
    <w:rsid w:val="003E7AF9"/>
    <w:rsid w:val="003F1AB0"/>
    <w:rsid w:val="003F3588"/>
    <w:rsid w:val="003F43D8"/>
    <w:rsid w:val="0040093D"/>
    <w:rsid w:val="00402FE9"/>
    <w:rsid w:val="00403E6A"/>
    <w:rsid w:val="004049C0"/>
    <w:rsid w:val="0041024D"/>
    <w:rsid w:val="00410356"/>
    <w:rsid w:val="004138F4"/>
    <w:rsid w:val="00413CB0"/>
    <w:rsid w:val="004231E3"/>
    <w:rsid w:val="00423F23"/>
    <w:rsid w:val="0042501E"/>
    <w:rsid w:val="00425538"/>
    <w:rsid w:val="004265D0"/>
    <w:rsid w:val="004277BC"/>
    <w:rsid w:val="00430675"/>
    <w:rsid w:val="00430D28"/>
    <w:rsid w:val="00431007"/>
    <w:rsid w:val="00431BD2"/>
    <w:rsid w:val="0043235A"/>
    <w:rsid w:val="0043416F"/>
    <w:rsid w:val="00434346"/>
    <w:rsid w:val="0043450C"/>
    <w:rsid w:val="00434970"/>
    <w:rsid w:val="0043592E"/>
    <w:rsid w:val="00435DAC"/>
    <w:rsid w:val="004370F8"/>
    <w:rsid w:val="00437A00"/>
    <w:rsid w:val="00437B59"/>
    <w:rsid w:val="0044022E"/>
    <w:rsid w:val="00440300"/>
    <w:rsid w:val="00440CC2"/>
    <w:rsid w:val="004416FF"/>
    <w:rsid w:val="00441DDB"/>
    <w:rsid w:val="0044255C"/>
    <w:rsid w:val="00442D7D"/>
    <w:rsid w:val="00443086"/>
    <w:rsid w:val="00443365"/>
    <w:rsid w:val="00443ECF"/>
    <w:rsid w:val="00444139"/>
    <w:rsid w:val="00445CD3"/>
    <w:rsid w:val="00446244"/>
    <w:rsid w:val="0044687F"/>
    <w:rsid w:val="004516AB"/>
    <w:rsid w:val="00451BAA"/>
    <w:rsid w:val="00452842"/>
    <w:rsid w:val="00454C6C"/>
    <w:rsid w:val="00454E32"/>
    <w:rsid w:val="0045548F"/>
    <w:rsid w:val="00457E3F"/>
    <w:rsid w:val="00457ED4"/>
    <w:rsid w:val="004601DE"/>
    <w:rsid w:val="00460465"/>
    <w:rsid w:val="00461EAD"/>
    <w:rsid w:val="00465763"/>
    <w:rsid w:val="004665F4"/>
    <w:rsid w:val="00466D0B"/>
    <w:rsid w:val="00467A9D"/>
    <w:rsid w:val="00467E94"/>
    <w:rsid w:val="0047034C"/>
    <w:rsid w:val="00472E2B"/>
    <w:rsid w:val="004767EE"/>
    <w:rsid w:val="0047794A"/>
    <w:rsid w:val="004811CD"/>
    <w:rsid w:val="00481935"/>
    <w:rsid w:val="004829CD"/>
    <w:rsid w:val="004854F3"/>
    <w:rsid w:val="0048680B"/>
    <w:rsid w:val="004875DB"/>
    <w:rsid w:val="00487985"/>
    <w:rsid w:val="0049050A"/>
    <w:rsid w:val="00490996"/>
    <w:rsid w:val="0049398B"/>
    <w:rsid w:val="00493EF9"/>
    <w:rsid w:val="00494489"/>
    <w:rsid w:val="004953BB"/>
    <w:rsid w:val="004958D2"/>
    <w:rsid w:val="0049733D"/>
    <w:rsid w:val="004A166E"/>
    <w:rsid w:val="004A273C"/>
    <w:rsid w:val="004A5DC6"/>
    <w:rsid w:val="004B0603"/>
    <w:rsid w:val="004B0BCC"/>
    <w:rsid w:val="004B1F73"/>
    <w:rsid w:val="004B2C29"/>
    <w:rsid w:val="004B33D1"/>
    <w:rsid w:val="004B36B7"/>
    <w:rsid w:val="004B38B2"/>
    <w:rsid w:val="004B51B6"/>
    <w:rsid w:val="004C1347"/>
    <w:rsid w:val="004C53B5"/>
    <w:rsid w:val="004C58A5"/>
    <w:rsid w:val="004C7BDA"/>
    <w:rsid w:val="004C7C7C"/>
    <w:rsid w:val="004D03A2"/>
    <w:rsid w:val="004D0DF1"/>
    <w:rsid w:val="004D228B"/>
    <w:rsid w:val="004D4855"/>
    <w:rsid w:val="004D5033"/>
    <w:rsid w:val="004D67B1"/>
    <w:rsid w:val="004E1B88"/>
    <w:rsid w:val="004E2BB9"/>
    <w:rsid w:val="004E3276"/>
    <w:rsid w:val="004E3B7D"/>
    <w:rsid w:val="004E4490"/>
    <w:rsid w:val="004E61C3"/>
    <w:rsid w:val="004E6A79"/>
    <w:rsid w:val="004E6C4C"/>
    <w:rsid w:val="004E78C2"/>
    <w:rsid w:val="004F3916"/>
    <w:rsid w:val="004F6AE5"/>
    <w:rsid w:val="004F7FA6"/>
    <w:rsid w:val="005007FD"/>
    <w:rsid w:val="00500BD3"/>
    <w:rsid w:val="00503B6F"/>
    <w:rsid w:val="005043A8"/>
    <w:rsid w:val="00512E1A"/>
    <w:rsid w:val="0051494F"/>
    <w:rsid w:val="00517358"/>
    <w:rsid w:val="005207C0"/>
    <w:rsid w:val="00521A7A"/>
    <w:rsid w:val="005224BB"/>
    <w:rsid w:val="005225C8"/>
    <w:rsid w:val="005228E9"/>
    <w:rsid w:val="0052520A"/>
    <w:rsid w:val="00526CA7"/>
    <w:rsid w:val="00526D38"/>
    <w:rsid w:val="005275BA"/>
    <w:rsid w:val="00527F3A"/>
    <w:rsid w:val="00533115"/>
    <w:rsid w:val="0053432E"/>
    <w:rsid w:val="00534337"/>
    <w:rsid w:val="0053478E"/>
    <w:rsid w:val="00536E2E"/>
    <w:rsid w:val="00540AEC"/>
    <w:rsid w:val="00540E14"/>
    <w:rsid w:val="005417A2"/>
    <w:rsid w:val="00541C23"/>
    <w:rsid w:val="00543174"/>
    <w:rsid w:val="00544238"/>
    <w:rsid w:val="00544CA0"/>
    <w:rsid w:val="00545F19"/>
    <w:rsid w:val="0054658C"/>
    <w:rsid w:val="00551A77"/>
    <w:rsid w:val="00551DDC"/>
    <w:rsid w:val="00553108"/>
    <w:rsid w:val="0055420E"/>
    <w:rsid w:val="00556878"/>
    <w:rsid w:val="00562444"/>
    <w:rsid w:val="005632B6"/>
    <w:rsid w:val="00563707"/>
    <w:rsid w:val="005701BA"/>
    <w:rsid w:val="00572648"/>
    <w:rsid w:val="00573D5F"/>
    <w:rsid w:val="00574312"/>
    <w:rsid w:val="00574FC6"/>
    <w:rsid w:val="005757A2"/>
    <w:rsid w:val="00580F1B"/>
    <w:rsid w:val="00581A0F"/>
    <w:rsid w:val="00583B7A"/>
    <w:rsid w:val="00585711"/>
    <w:rsid w:val="0059102C"/>
    <w:rsid w:val="005916FA"/>
    <w:rsid w:val="00591CAA"/>
    <w:rsid w:val="005923D9"/>
    <w:rsid w:val="005942E9"/>
    <w:rsid w:val="005955CE"/>
    <w:rsid w:val="00596D36"/>
    <w:rsid w:val="005A08B0"/>
    <w:rsid w:val="005A1AEA"/>
    <w:rsid w:val="005A259E"/>
    <w:rsid w:val="005A3129"/>
    <w:rsid w:val="005A3CA5"/>
    <w:rsid w:val="005A3CB8"/>
    <w:rsid w:val="005A4C66"/>
    <w:rsid w:val="005A55E7"/>
    <w:rsid w:val="005A7348"/>
    <w:rsid w:val="005B0413"/>
    <w:rsid w:val="005B16D4"/>
    <w:rsid w:val="005B1816"/>
    <w:rsid w:val="005B339D"/>
    <w:rsid w:val="005B4F33"/>
    <w:rsid w:val="005B5D33"/>
    <w:rsid w:val="005B680F"/>
    <w:rsid w:val="005C067D"/>
    <w:rsid w:val="005C07DF"/>
    <w:rsid w:val="005C13EE"/>
    <w:rsid w:val="005C1905"/>
    <w:rsid w:val="005C41C6"/>
    <w:rsid w:val="005C5A6E"/>
    <w:rsid w:val="005D0D82"/>
    <w:rsid w:val="005D16B4"/>
    <w:rsid w:val="005D33AB"/>
    <w:rsid w:val="005D3A47"/>
    <w:rsid w:val="005D53CC"/>
    <w:rsid w:val="005D5644"/>
    <w:rsid w:val="005D5D1E"/>
    <w:rsid w:val="005E15E0"/>
    <w:rsid w:val="005E3432"/>
    <w:rsid w:val="005E39FF"/>
    <w:rsid w:val="005E4C5C"/>
    <w:rsid w:val="005F0FA4"/>
    <w:rsid w:val="005F1118"/>
    <w:rsid w:val="005F1C46"/>
    <w:rsid w:val="005F2226"/>
    <w:rsid w:val="005F35EF"/>
    <w:rsid w:val="005F4082"/>
    <w:rsid w:val="005F538C"/>
    <w:rsid w:val="005F7913"/>
    <w:rsid w:val="00600023"/>
    <w:rsid w:val="00600DB4"/>
    <w:rsid w:val="006031DF"/>
    <w:rsid w:val="0060468A"/>
    <w:rsid w:val="006048EE"/>
    <w:rsid w:val="00604931"/>
    <w:rsid w:val="00604ADA"/>
    <w:rsid w:val="00604C64"/>
    <w:rsid w:val="00605234"/>
    <w:rsid w:val="006056D4"/>
    <w:rsid w:val="00605AB4"/>
    <w:rsid w:val="00606397"/>
    <w:rsid w:val="00607BFE"/>
    <w:rsid w:val="006103A1"/>
    <w:rsid w:val="0061215B"/>
    <w:rsid w:val="0061752E"/>
    <w:rsid w:val="006215B3"/>
    <w:rsid w:val="00623184"/>
    <w:rsid w:val="00624E04"/>
    <w:rsid w:val="00625A57"/>
    <w:rsid w:val="00625B47"/>
    <w:rsid w:val="00626152"/>
    <w:rsid w:val="00626EC0"/>
    <w:rsid w:val="00630368"/>
    <w:rsid w:val="00633103"/>
    <w:rsid w:val="00633354"/>
    <w:rsid w:val="006335C4"/>
    <w:rsid w:val="00634598"/>
    <w:rsid w:val="0063508F"/>
    <w:rsid w:val="00635E21"/>
    <w:rsid w:val="00636F6B"/>
    <w:rsid w:val="00637C40"/>
    <w:rsid w:val="00640000"/>
    <w:rsid w:val="006400BF"/>
    <w:rsid w:val="00642032"/>
    <w:rsid w:val="00642094"/>
    <w:rsid w:val="00642AED"/>
    <w:rsid w:val="0064467C"/>
    <w:rsid w:val="0064531E"/>
    <w:rsid w:val="00645DF3"/>
    <w:rsid w:val="006476B4"/>
    <w:rsid w:val="00647E3E"/>
    <w:rsid w:val="00650E2D"/>
    <w:rsid w:val="006515DA"/>
    <w:rsid w:val="00652ED8"/>
    <w:rsid w:val="00654938"/>
    <w:rsid w:val="00654948"/>
    <w:rsid w:val="006549D4"/>
    <w:rsid w:val="00656394"/>
    <w:rsid w:val="00661604"/>
    <w:rsid w:val="006620B0"/>
    <w:rsid w:val="006632A9"/>
    <w:rsid w:val="0066409B"/>
    <w:rsid w:val="00664FA8"/>
    <w:rsid w:val="00665682"/>
    <w:rsid w:val="00672AB3"/>
    <w:rsid w:val="00673062"/>
    <w:rsid w:val="00673069"/>
    <w:rsid w:val="006738B2"/>
    <w:rsid w:val="00675D00"/>
    <w:rsid w:val="006765CC"/>
    <w:rsid w:val="006769A2"/>
    <w:rsid w:val="00676A9F"/>
    <w:rsid w:val="00684E4E"/>
    <w:rsid w:val="006876DE"/>
    <w:rsid w:val="00690138"/>
    <w:rsid w:val="006921FD"/>
    <w:rsid w:val="006923A7"/>
    <w:rsid w:val="00692A9C"/>
    <w:rsid w:val="00696988"/>
    <w:rsid w:val="006A0E69"/>
    <w:rsid w:val="006A1469"/>
    <w:rsid w:val="006A581E"/>
    <w:rsid w:val="006A653C"/>
    <w:rsid w:val="006A6633"/>
    <w:rsid w:val="006A77D7"/>
    <w:rsid w:val="006B116A"/>
    <w:rsid w:val="006B12E5"/>
    <w:rsid w:val="006B16DC"/>
    <w:rsid w:val="006B26EF"/>
    <w:rsid w:val="006B37DD"/>
    <w:rsid w:val="006B4F78"/>
    <w:rsid w:val="006B59E3"/>
    <w:rsid w:val="006C0370"/>
    <w:rsid w:val="006C042D"/>
    <w:rsid w:val="006C101C"/>
    <w:rsid w:val="006C1AA6"/>
    <w:rsid w:val="006C391D"/>
    <w:rsid w:val="006C3CD8"/>
    <w:rsid w:val="006C4B85"/>
    <w:rsid w:val="006C5054"/>
    <w:rsid w:val="006C5994"/>
    <w:rsid w:val="006D0C2E"/>
    <w:rsid w:val="006D1491"/>
    <w:rsid w:val="006D1BFD"/>
    <w:rsid w:val="006D1EF3"/>
    <w:rsid w:val="006D2358"/>
    <w:rsid w:val="006D3A59"/>
    <w:rsid w:val="006D3D90"/>
    <w:rsid w:val="006D4AB7"/>
    <w:rsid w:val="006E0AA8"/>
    <w:rsid w:val="006E2BE3"/>
    <w:rsid w:val="006E3434"/>
    <w:rsid w:val="006E5A5A"/>
    <w:rsid w:val="006E6BC0"/>
    <w:rsid w:val="006F0BE0"/>
    <w:rsid w:val="006F1BC0"/>
    <w:rsid w:val="006F2277"/>
    <w:rsid w:val="006F2934"/>
    <w:rsid w:val="006F2DAC"/>
    <w:rsid w:val="006F3BCC"/>
    <w:rsid w:val="006F53D0"/>
    <w:rsid w:val="006F573E"/>
    <w:rsid w:val="006F7511"/>
    <w:rsid w:val="006F793C"/>
    <w:rsid w:val="00701ACC"/>
    <w:rsid w:val="0070210B"/>
    <w:rsid w:val="007022BA"/>
    <w:rsid w:val="00706B68"/>
    <w:rsid w:val="00706BA4"/>
    <w:rsid w:val="007073AB"/>
    <w:rsid w:val="0070749E"/>
    <w:rsid w:val="00707AE8"/>
    <w:rsid w:val="00710236"/>
    <w:rsid w:val="0071235C"/>
    <w:rsid w:val="00712BC9"/>
    <w:rsid w:val="00713A83"/>
    <w:rsid w:val="00714775"/>
    <w:rsid w:val="00715743"/>
    <w:rsid w:val="0071589E"/>
    <w:rsid w:val="00715D00"/>
    <w:rsid w:val="00717C95"/>
    <w:rsid w:val="007203D1"/>
    <w:rsid w:val="00720850"/>
    <w:rsid w:val="00720A2E"/>
    <w:rsid w:val="00720F52"/>
    <w:rsid w:val="007217A0"/>
    <w:rsid w:val="0072227A"/>
    <w:rsid w:val="007236C9"/>
    <w:rsid w:val="007249F5"/>
    <w:rsid w:val="0072525D"/>
    <w:rsid w:val="007261EB"/>
    <w:rsid w:val="00726C4E"/>
    <w:rsid w:val="0072713C"/>
    <w:rsid w:val="007306B9"/>
    <w:rsid w:val="0073083D"/>
    <w:rsid w:val="00732FD4"/>
    <w:rsid w:val="007337F0"/>
    <w:rsid w:val="00736902"/>
    <w:rsid w:val="00740B4E"/>
    <w:rsid w:val="00741E96"/>
    <w:rsid w:val="00742AA9"/>
    <w:rsid w:val="00744D08"/>
    <w:rsid w:val="00747187"/>
    <w:rsid w:val="007479E1"/>
    <w:rsid w:val="007559F0"/>
    <w:rsid w:val="00756AE3"/>
    <w:rsid w:val="00756C3B"/>
    <w:rsid w:val="007574AB"/>
    <w:rsid w:val="007601CC"/>
    <w:rsid w:val="007611F1"/>
    <w:rsid w:val="00761440"/>
    <w:rsid w:val="00761CDF"/>
    <w:rsid w:val="007627C0"/>
    <w:rsid w:val="0076309F"/>
    <w:rsid w:val="007636BB"/>
    <w:rsid w:val="00763967"/>
    <w:rsid w:val="00763B6E"/>
    <w:rsid w:val="00763DC2"/>
    <w:rsid w:val="00765220"/>
    <w:rsid w:val="00770D6F"/>
    <w:rsid w:val="0077145B"/>
    <w:rsid w:val="00771A8B"/>
    <w:rsid w:val="0077304E"/>
    <w:rsid w:val="00774EEB"/>
    <w:rsid w:val="00775460"/>
    <w:rsid w:val="00775654"/>
    <w:rsid w:val="007767B8"/>
    <w:rsid w:val="00776F67"/>
    <w:rsid w:val="007774AA"/>
    <w:rsid w:val="00780DD8"/>
    <w:rsid w:val="007815F7"/>
    <w:rsid w:val="00781F91"/>
    <w:rsid w:val="007823B8"/>
    <w:rsid w:val="0078416F"/>
    <w:rsid w:val="00784C89"/>
    <w:rsid w:val="00785D0D"/>
    <w:rsid w:val="007871AA"/>
    <w:rsid w:val="00787AF6"/>
    <w:rsid w:val="00791FCE"/>
    <w:rsid w:val="00792988"/>
    <w:rsid w:val="00794B81"/>
    <w:rsid w:val="00795898"/>
    <w:rsid w:val="00797A46"/>
    <w:rsid w:val="00797B47"/>
    <w:rsid w:val="007A04D7"/>
    <w:rsid w:val="007A05A9"/>
    <w:rsid w:val="007A1D5B"/>
    <w:rsid w:val="007A2B8D"/>
    <w:rsid w:val="007A3EA1"/>
    <w:rsid w:val="007A7674"/>
    <w:rsid w:val="007B2137"/>
    <w:rsid w:val="007B408D"/>
    <w:rsid w:val="007B4554"/>
    <w:rsid w:val="007B4AD3"/>
    <w:rsid w:val="007B704E"/>
    <w:rsid w:val="007B7741"/>
    <w:rsid w:val="007C0D28"/>
    <w:rsid w:val="007C13F0"/>
    <w:rsid w:val="007C3FC7"/>
    <w:rsid w:val="007C4F25"/>
    <w:rsid w:val="007D099C"/>
    <w:rsid w:val="007D1EF6"/>
    <w:rsid w:val="007D4039"/>
    <w:rsid w:val="007D4825"/>
    <w:rsid w:val="007D5CB9"/>
    <w:rsid w:val="007E0BED"/>
    <w:rsid w:val="007E159F"/>
    <w:rsid w:val="007E32C7"/>
    <w:rsid w:val="007E3B06"/>
    <w:rsid w:val="007E4110"/>
    <w:rsid w:val="007E5603"/>
    <w:rsid w:val="007E7093"/>
    <w:rsid w:val="007E7ADE"/>
    <w:rsid w:val="007F04CE"/>
    <w:rsid w:val="007F06FB"/>
    <w:rsid w:val="007F1389"/>
    <w:rsid w:val="007F344C"/>
    <w:rsid w:val="007F3550"/>
    <w:rsid w:val="007F5BF1"/>
    <w:rsid w:val="007F61A1"/>
    <w:rsid w:val="007F6D03"/>
    <w:rsid w:val="00800666"/>
    <w:rsid w:val="00801862"/>
    <w:rsid w:val="00801F06"/>
    <w:rsid w:val="00802228"/>
    <w:rsid w:val="00803F6F"/>
    <w:rsid w:val="00807666"/>
    <w:rsid w:val="00807A3C"/>
    <w:rsid w:val="008118A6"/>
    <w:rsid w:val="00812F4B"/>
    <w:rsid w:val="00813D77"/>
    <w:rsid w:val="00814BEF"/>
    <w:rsid w:val="008151BC"/>
    <w:rsid w:val="008161D4"/>
    <w:rsid w:val="00816447"/>
    <w:rsid w:val="00816466"/>
    <w:rsid w:val="00817FE3"/>
    <w:rsid w:val="00820058"/>
    <w:rsid w:val="0082225C"/>
    <w:rsid w:val="008226FE"/>
    <w:rsid w:val="00824361"/>
    <w:rsid w:val="00825D5D"/>
    <w:rsid w:val="00826C45"/>
    <w:rsid w:val="00830555"/>
    <w:rsid w:val="00830D14"/>
    <w:rsid w:val="00832860"/>
    <w:rsid w:val="0083339F"/>
    <w:rsid w:val="008338EB"/>
    <w:rsid w:val="00833FD3"/>
    <w:rsid w:val="00836826"/>
    <w:rsid w:val="00837BF0"/>
    <w:rsid w:val="008400B1"/>
    <w:rsid w:val="00840977"/>
    <w:rsid w:val="00840FB6"/>
    <w:rsid w:val="00841124"/>
    <w:rsid w:val="008413EF"/>
    <w:rsid w:val="0084455F"/>
    <w:rsid w:val="0084703F"/>
    <w:rsid w:val="00850B04"/>
    <w:rsid w:val="00850FEE"/>
    <w:rsid w:val="008522EF"/>
    <w:rsid w:val="0085367E"/>
    <w:rsid w:val="00853807"/>
    <w:rsid w:val="00855F91"/>
    <w:rsid w:val="00856035"/>
    <w:rsid w:val="008619DC"/>
    <w:rsid w:val="00861BF8"/>
    <w:rsid w:val="00862312"/>
    <w:rsid w:val="00862A03"/>
    <w:rsid w:val="00865D45"/>
    <w:rsid w:val="00865EEA"/>
    <w:rsid w:val="00866066"/>
    <w:rsid w:val="008674AB"/>
    <w:rsid w:val="00867690"/>
    <w:rsid w:val="00870478"/>
    <w:rsid w:val="00870CCE"/>
    <w:rsid w:val="0087405D"/>
    <w:rsid w:val="0087462F"/>
    <w:rsid w:val="008758B4"/>
    <w:rsid w:val="008827F6"/>
    <w:rsid w:val="00882D09"/>
    <w:rsid w:val="008850E8"/>
    <w:rsid w:val="008869A6"/>
    <w:rsid w:val="008873D9"/>
    <w:rsid w:val="00890B32"/>
    <w:rsid w:val="0089108F"/>
    <w:rsid w:val="00891CB1"/>
    <w:rsid w:val="00892810"/>
    <w:rsid w:val="00892A30"/>
    <w:rsid w:val="00893D90"/>
    <w:rsid w:val="00895DFB"/>
    <w:rsid w:val="00896693"/>
    <w:rsid w:val="008A2079"/>
    <w:rsid w:val="008A2278"/>
    <w:rsid w:val="008A31FE"/>
    <w:rsid w:val="008A3AC4"/>
    <w:rsid w:val="008A4E64"/>
    <w:rsid w:val="008A5EB5"/>
    <w:rsid w:val="008A643D"/>
    <w:rsid w:val="008A6E98"/>
    <w:rsid w:val="008A71D9"/>
    <w:rsid w:val="008B0B65"/>
    <w:rsid w:val="008B0F95"/>
    <w:rsid w:val="008B2336"/>
    <w:rsid w:val="008B2F73"/>
    <w:rsid w:val="008B34BA"/>
    <w:rsid w:val="008B34FE"/>
    <w:rsid w:val="008B4FC3"/>
    <w:rsid w:val="008B5BDE"/>
    <w:rsid w:val="008B5E23"/>
    <w:rsid w:val="008B7EC7"/>
    <w:rsid w:val="008C0236"/>
    <w:rsid w:val="008C0A6B"/>
    <w:rsid w:val="008C0E20"/>
    <w:rsid w:val="008C3749"/>
    <w:rsid w:val="008C3A60"/>
    <w:rsid w:val="008C436B"/>
    <w:rsid w:val="008C59AA"/>
    <w:rsid w:val="008C59B9"/>
    <w:rsid w:val="008C6A28"/>
    <w:rsid w:val="008C750B"/>
    <w:rsid w:val="008C79F6"/>
    <w:rsid w:val="008D1964"/>
    <w:rsid w:val="008D234D"/>
    <w:rsid w:val="008D3304"/>
    <w:rsid w:val="008D3C39"/>
    <w:rsid w:val="008D3E83"/>
    <w:rsid w:val="008D58EE"/>
    <w:rsid w:val="008D7B3F"/>
    <w:rsid w:val="008E3046"/>
    <w:rsid w:val="008E3FC3"/>
    <w:rsid w:val="008E4A48"/>
    <w:rsid w:val="008E5943"/>
    <w:rsid w:val="008E5B7A"/>
    <w:rsid w:val="008E5F6C"/>
    <w:rsid w:val="008E6D2E"/>
    <w:rsid w:val="008E7028"/>
    <w:rsid w:val="008E7569"/>
    <w:rsid w:val="008E75DE"/>
    <w:rsid w:val="008F0E4F"/>
    <w:rsid w:val="008F1510"/>
    <w:rsid w:val="008F1521"/>
    <w:rsid w:val="008F20D4"/>
    <w:rsid w:val="008F64AB"/>
    <w:rsid w:val="00901844"/>
    <w:rsid w:val="009048B7"/>
    <w:rsid w:val="00904A5A"/>
    <w:rsid w:val="0091032D"/>
    <w:rsid w:val="0091094B"/>
    <w:rsid w:val="00914A26"/>
    <w:rsid w:val="00914BE4"/>
    <w:rsid w:val="009160DD"/>
    <w:rsid w:val="00920CAD"/>
    <w:rsid w:val="009210F0"/>
    <w:rsid w:val="00921315"/>
    <w:rsid w:val="00921729"/>
    <w:rsid w:val="0092196B"/>
    <w:rsid w:val="00921C64"/>
    <w:rsid w:val="00921DDD"/>
    <w:rsid w:val="009237D5"/>
    <w:rsid w:val="009249B4"/>
    <w:rsid w:val="0092556D"/>
    <w:rsid w:val="00925A5F"/>
    <w:rsid w:val="009305FE"/>
    <w:rsid w:val="00931A6A"/>
    <w:rsid w:val="00931E51"/>
    <w:rsid w:val="00932523"/>
    <w:rsid w:val="00936DDD"/>
    <w:rsid w:val="0093773A"/>
    <w:rsid w:val="00940177"/>
    <w:rsid w:val="0094026D"/>
    <w:rsid w:val="009413FE"/>
    <w:rsid w:val="009416D6"/>
    <w:rsid w:val="009422C7"/>
    <w:rsid w:val="0094318E"/>
    <w:rsid w:val="009433C7"/>
    <w:rsid w:val="009441E6"/>
    <w:rsid w:val="0094468B"/>
    <w:rsid w:val="009459FB"/>
    <w:rsid w:val="00946BBF"/>
    <w:rsid w:val="00947DEB"/>
    <w:rsid w:val="0095021D"/>
    <w:rsid w:val="009517F4"/>
    <w:rsid w:val="00952028"/>
    <w:rsid w:val="00954C07"/>
    <w:rsid w:val="00955198"/>
    <w:rsid w:val="009556F0"/>
    <w:rsid w:val="00956815"/>
    <w:rsid w:val="00956AC6"/>
    <w:rsid w:val="00956B55"/>
    <w:rsid w:val="00957780"/>
    <w:rsid w:val="009651D3"/>
    <w:rsid w:val="009665C1"/>
    <w:rsid w:val="00970855"/>
    <w:rsid w:val="00972A11"/>
    <w:rsid w:val="0097307C"/>
    <w:rsid w:val="00973485"/>
    <w:rsid w:val="00974228"/>
    <w:rsid w:val="009748D4"/>
    <w:rsid w:val="00976632"/>
    <w:rsid w:val="00976A4D"/>
    <w:rsid w:val="00977502"/>
    <w:rsid w:val="00977506"/>
    <w:rsid w:val="00980638"/>
    <w:rsid w:val="00980DAD"/>
    <w:rsid w:val="00983221"/>
    <w:rsid w:val="0098378B"/>
    <w:rsid w:val="009840DB"/>
    <w:rsid w:val="00984FA6"/>
    <w:rsid w:val="0098539D"/>
    <w:rsid w:val="0098632A"/>
    <w:rsid w:val="00987D6B"/>
    <w:rsid w:val="00990858"/>
    <w:rsid w:val="009908E9"/>
    <w:rsid w:val="009928A1"/>
    <w:rsid w:val="00992D48"/>
    <w:rsid w:val="00994235"/>
    <w:rsid w:val="009973E1"/>
    <w:rsid w:val="009974E5"/>
    <w:rsid w:val="00997FA5"/>
    <w:rsid w:val="009A0508"/>
    <w:rsid w:val="009A0855"/>
    <w:rsid w:val="009A0CC4"/>
    <w:rsid w:val="009A235E"/>
    <w:rsid w:val="009A4C12"/>
    <w:rsid w:val="009A6ADF"/>
    <w:rsid w:val="009A6C10"/>
    <w:rsid w:val="009A71C9"/>
    <w:rsid w:val="009B14CE"/>
    <w:rsid w:val="009B1C3D"/>
    <w:rsid w:val="009B20EB"/>
    <w:rsid w:val="009B2D51"/>
    <w:rsid w:val="009B47C7"/>
    <w:rsid w:val="009B5E91"/>
    <w:rsid w:val="009B60AD"/>
    <w:rsid w:val="009B7585"/>
    <w:rsid w:val="009B78A0"/>
    <w:rsid w:val="009C0B85"/>
    <w:rsid w:val="009C45BD"/>
    <w:rsid w:val="009C4B08"/>
    <w:rsid w:val="009C4D94"/>
    <w:rsid w:val="009C4E24"/>
    <w:rsid w:val="009C68A8"/>
    <w:rsid w:val="009C702B"/>
    <w:rsid w:val="009C7536"/>
    <w:rsid w:val="009C76D0"/>
    <w:rsid w:val="009D1C45"/>
    <w:rsid w:val="009D442D"/>
    <w:rsid w:val="009D6C22"/>
    <w:rsid w:val="009D6EBD"/>
    <w:rsid w:val="009E1141"/>
    <w:rsid w:val="009E14C8"/>
    <w:rsid w:val="009E280B"/>
    <w:rsid w:val="009E4789"/>
    <w:rsid w:val="009E67A2"/>
    <w:rsid w:val="009E786E"/>
    <w:rsid w:val="009F00DC"/>
    <w:rsid w:val="009F0360"/>
    <w:rsid w:val="009F12B6"/>
    <w:rsid w:val="009F288B"/>
    <w:rsid w:val="009F2D98"/>
    <w:rsid w:val="009F394D"/>
    <w:rsid w:val="009F43C5"/>
    <w:rsid w:val="009F5864"/>
    <w:rsid w:val="009F6927"/>
    <w:rsid w:val="00A00568"/>
    <w:rsid w:val="00A01038"/>
    <w:rsid w:val="00A019C7"/>
    <w:rsid w:val="00A022EF"/>
    <w:rsid w:val="00A029D2"/>
    <w:rsid w:val="00A03835"/>
    <w:rsid w:val="00A04304"/>
    <w:rsid w:val="00A05994"/>
    <w:rsid w:val="00A06EA4"/>
    <w:rsid w:val="00A0789C"/>
    <w:rsid w:val="00A10AF5"/>
    <w:rsid w:val="00A11581"/>
    <w:rsid w:val="00A11650"/>
    <w:rsid w:val="00A12B3C"/>
    <w:rsid w:val="00A16E31"/>
    <w:rsid w:val="00A177A4"/>
    <w:rsid w:val="00A20081"/>
    <w:rsid w:val="00A202AF"/>
    <w:rsid w:val="00A2321B"/>
    <w:rsid w:val="00A238E2"/>
    <w:rsid w:val="00A23C5E"/>
    <w:rsid w:val="00A27A25"/>
    <w:rsid w:val="00A30B45"/>
    <w:rsid w:val="00A311B8"/>
    <w:rsid w:val="00A319F1"/>
    <w:rsid w:val="00A325AF"/>
    <w:rsid w:val="00A32D57"/>
    <w:rsid w:val="00A34727"/>
    <w:rsid w:val="00A35F05"/>
    <w:rsid w:val="00A36AB6"/>
    <w:rsid w:val="00A43D4F"/>
    <w:rsid w:val="00A45DC8"/>
    <w:rsid w:val="00A4696F"/>
    <w:rsid w:val="00A473D1"/>
    <w:rsid w:val="00A504B9"/>
    <w:rsid w:val="00A5052A"/>
    <w:rsid w:val="00A55129"/>
    <w:rsid w:val="00A56EC9"/>
    <w:rsid w:val="00A60F7C"/>
    <w:rsid w:val="00A62889"/>
    <w:rsid w:val="00A64178"/>
    <w:rsid w:val="00A64375"/>
    <w:rsid w:val="00A64820"/>
    <w:rsid w:val="00A664BB"/>
    <w:rsid w:val="00A70AF4"/>
    <w:rsid w:val="00A70CAF"/>
    <w:rsid w:val="00A72C9F"/>
    <w:rsid w:val="00A748F8"/>
    <w:rsid w:val="00A74B47"/>
    <w:rsid w:val="00A74FC1"/>
    <w:rsid w:val="00A76546"/>
    <w:rsid w:val="00A77586"/>
    <w:rsid w:val="00A81C6A"/>
    <w:rsid w:val="00A82C39"/>
    <w:rsid w:val="00A8302C"/>
    <w:rsid w:val="00A836BE"/>
    <w:rsid w:val="00A84663"/>
    <w:rsid w:val="00A846F2"/>
    <w:rsid w:val="00A84F12"/>
    <w:rsid w:val="00A916CB"/>
    <w:rsid w:val="00A92876"/>
    <w:rsid w:val="00A92C59"/>
    <w:rsid w:val="00A92ECA"/>
    <w:rsid w:val="00A93C47"/>
    <w:rsid w:val="00A964B9"/>
    <w:rsid w:val="00A9719E"/>
    <w:rsid w:val="00A97C48"/>
    <w:rsid w:val="00AA0145"/>
    <w:rsid w:val="00AA1DC0"/>
    <w:rsid w:val="00AA2BFA"/>
    <w:rsid w:val="00AA2EB8"/>
    <w:rsid w:val="00AA3E25"/>
    <w:rsid w:val="00AA5DF2"/>
    <w:rsid w:val="00AA5E40"/>
    <w:rsid w:val="00AA6691"/>
    <w:rsid w:val="00AA66EB"/>
    <w:rsid w:val="00AA7419"/>
    <w:rsid w:val="00AB1225"/>
    <w:rsid w:val="00AB2015"/>
    <w:rsid w:val="00AB4042"/>
    <w:rsid w:val="00AB4349"/>
    <w:rsid w:val="00AB5612"/>
    <w:rsid w:val="00AC14AF"/>
    <w:rsid w:val="00AC4693"/>
    <w:rsid w:val="00AC4837"/>
    <w:rsid w:val="00AC4FDD"/>
    <w:rsid w:val="00AC6FDF"/>
    <w:rsid w:val="00AC7034"/>
    <w:rsid w:val="00AD017B"/>
    <w:rsid w:val="00AD2161"/>
    <w:rsid w:val="00AD30E5"/>
    <w:rsid w:val="00AD3A8E"/>
    <w:rsid w:val="00AD4A8E"/>
    <w:rsid w:val="00AE07F7"/>
    <w:rsid w:val="00AE2380"/>
    <w:rsid w:val="00AE5A87"/>
    <w:rsid w:val="00AE6149"/>
    <w:rsid w:val="00AE620A"/>
    <w:rsid w:val="00AE6425"/>
    <w:rsid w:val="00AE6C48"/>
    <w:rsid w:val="00AE72F6"/>
    <w:rsid w:val="00AE74CF"/>
    <w:rsid w:val="00AF0086"/>
    <w:rsid w:val="00AF0AFB"/>
    <w:rsid w:val="00AF2A41"/>
    <w:rsid w:val="00AF6EA9"/>
    <w:rsid w:val="00B007D7"/>
    <w:rsid w:val="00B013BD"/>
    <w:rsid w:val="00B02CED"/>
    <w:rsid w:val="00B058D0"/>
    <w:rsid w:val="00B07261"/>
    <w:rsid w:val="00B10C19"/>
    <w:rsid w:val="00B15782"/>
    <w:rsid w:val="00B16508"/>
    <w:rsid w:val="00B175E3"/>
    <w:rsid w:val="00B218EB"/>
    <w:rsid w:val="00B21CE7"/>
    <w:rsid w:val="00B21E10"/>
    <w:rsid w:val="00B228DF"/>
    <w:rsid w:val="00B23363"/>
    <w:rsid w:val="00B259D7"/>
    <w:rsid w:val="00B25F7C"/>
    <w:rsid w:val="00B263DF"/>
    <w:rsid w:val="00B27DAE"/>
    <w:rsid w:val="00B306C9"/>
    <w:rsid w:val="00B30CA0"/>
    <w:rsid w:val="00B31000"/>
    <w:rsid w:val="00B320B3"/>
    <w:rsid w:val="00B3215F"/>
    <w:rsid w:val="00B3425D"/>
    <w:rsid w:val="00B368E9"/>
    <w:rsid w:val="00B3709F"/>
    <w:rsid w:val="00B374DB"/>
    <w:rsid w:val="00B377BE"/>
    <w:rsid w:val="00B42129"/>
    <w:rsid w:val="00B4309F"/>
    <w:rsid w:val="00B43248"/>
    <w:rsid w:val="00B44690"/>
    <w:rsid w:val="00B44A18"/>
    <w:rsid w:val="00B45186"/>
    <w:rsid w:val="00B473C3"/>
    <w:rsid w:val="00B50FE4"/>
    <w:rsid w:val="00B5298B"/>
    <w:rsid w:val="00B54119"/>
    <w:rsid w:val="00B55A91"/>
    <w:rsid w:val="00B569AB"/>
    <w:rsid w:val="00B57B17"/>
    <w:rsid w:val="00B60BAD"/>
    <w:rsid w:val="00B61DF7"/>
    <w:rsid w:val="00B63069"/>
    <w:rsid w:val="00B658AB"/>
    <w:rsid w:val="00B65EE7"/>
    <w:rsid w:val="00B677AF"/>
    <w:rsid w:val="00B67CBA"/>
    <w:rsid w:val="00B73977"/>
    <w:rsid w:val="00B7445D"/>
    <w:rsid w:val="00B75A49"/>
    <w:rsid w:val="00B76B4A"/>
    <w:rsid w:val="00B81C9F"/>
    <w:rsid w:val="00B81CE9"/>
    <w:rsid w:val="00B82F83"/>
    <w:rsid w:val="00B84019"/>
    <w:rsid w:val="00B84BBE"/>
    <w:rsid w:val="00B84E77"/>
    <w:rsid w:val="00B85EF5"/>
    <w:rsid w:val="00B87DFE"/>
    <w:rsid w:val="00B90ACA"/>
    <w:rsid w:val="00B922B7"/>
    <w:rsid w:val="00B92927"/>
    <w:rsid w:val="00B94F2B"/>
    <w:rsid w:val="00B95D6F"/>
    <w:rsid w:val="00BA2580"/>
    <w:rsid w:val="00BA389C"/>
    <w:rsid w:val="00BA3C14"/>
    <w:rsid w:val="00BA3E07"/>
    <w:rsid w:val="00BA465E"/>
    <w:rsid w:val="00BA6704"/>
    <w:rsid w:val="00BA76CC"/>
    <w:rsid w:val="00BA7CC6"/>
    <w:rsid w:val="00BB2A57"/>
    <w:rsid w:val="00BB3857"/>
    <w:rsid w:val="00BB48B7"/>
    <w:rsid w:val="00BB4A8D"/>
    <w:rsid w:val="00BB4ED0"/>
    <w:rsid w:val="00BB5939"/>
    <w:rsid w:val="00BB6095"/>
    <w:rsid w:val="00BB672D"/>
    <w:rsid w:val="00BC09D6"/>
    <w:rsid w:val="00BC0DD8"/>
    <w:rsid w:val="00BC20E0"/>
    <w:rsid w:val="00BC68A6"/>
    <w:rsid w:val="00BC72AA"/>
    <w:rsid w:val="00BC769A"/>
    <w:rsid w:val="00BC7DAA"/>
    <w:rsid w:val="00BD0987"/>
    <w:rsid w:val="00BD1033"/>
    <w:rsid w:val="00BD7C82"/>
    <w:rsid w:val="00BD7E9A"/>
    <w:rsid w:val="00BE1904"/>
    <w:rsid w:val="00BE2656"/>
    <w:rsid w:val="00BE3FAF"/>
    <w:rsid w:val="00BE4157"/>
    <w:rsid w:val="00BE5128"/>
    <w:rsid w:val="00BF0833"/>
    <w:rsid w:val="00BF1427"/>
    <w:rsid w:val="00BF2F48"/>
    <w:rsid w:val="00BF4347"/>
    <w:rsid w:val="00BF5E18"/>
    <w:rsid w:val="00BF5ED6"/>
    <w:rsid w:val="00C000CC"/>
    <w:rsid w:val="00C00398"/>
    <w:rsid w:val="00C04AB3"/>
    <w:rsid w:val="00C04FA0"/>
    <w:rsid w:val="00C051DB"/>
    <w:rsid w:val="00C0651C"/>
    <w:rsid w:val="00C06B18"/>
    <w:rsid w:val="00C077FB"/>
    <w:rsid w:val="00C07969"/>
    <w:rsid w:val="00C07DA2"/>
    <w:rsid w:val="00C101E9"/>
    <w:rsid w:val="00C1155F"/>
    <w:rsid w:val="00C125C5"/>
    <w:rsid w:val="00C13A1C"/>
    <w:rsid w:val="00C14E9C"/>
    <w:rsid w:val="00C16BDF"/>
    <w:rsid w:val="00C17615"/>
    <w:rsid w:val="00C200AA"/>
    <w:rsid w:val="00C23E0B"/>
    <w:rsid w:val="00C24125"/>
    <w:rsid w:val="00C265A0"/>
    <w:rsid w:val="00C26B71"/>
    <w:rsid w:val="00C2771D"/>
    <w:rsid w:val="00C300A7"/>
    <w:rsid w:val="00C331AE"/>
    <w:rsid w:val="00C3376B"/>
    <w:rsid w:val="00C344AB"/>
    <w:rsid w:val="00C34F1B"/>
    <w:rsid w:val="00C37D71"/>
    <w:rsid w:val="00C40835"/>
    <w:rsid w:val="00C40E5F"/>
    <w:rsid w:val="00C41751"/>
    <w:rsid w:val="00C42006"/>
    <w:rsid w:val="00C50509"/>
    <w:rsid w:val="00C51DAB"/>
    <w:rsid w:val="00C533BF"/>
    <w:rsid w:val="00C554AA"/>
    <w:rsid w:val="00C56820"/>
    <w:rsid w:val="00C647F9"/>
    <w:rsid w:val="00C6544D"/>
    <w:rsid w:val="00C705A3"/>
    <w:rsid w:val="00C71C2A"/>
    <w:rsid w:val="00C72257"/>
    <w:rsid w:val="00C7411E"/>
    <w:rsid w:val="00C752CF"/>
    <w:rsid w:val="00C76627"/>
    <w:rsid w:val="00C76D6A"/>
    <w:rsid w:val="00C771DA"/>
    <w:rsid w:val="00C80D9D"/>
    <w:rsid w:val="00C80FE4"/>
    <w:rsid w:val="00C81D1E"/>
    <w:rsid w:val="00C82841"/>
    <w:rsid w:val="00C84D46"/>
    <w:rsid w:val="00C852BB"/>
    <w:rsid w:val="00C85353"/>
    <w:rsid w:val="00C9066D"/>
    <w:rsid w:val="00C93FC2"/>
    <w:rsid w:val="00C954F3"/>
    <w:rsid w:val="00C96290"/>
    <w:rsid w:val="00C968C5"/>
    <w:rsid w:val="00C96B79"/>
    <w:rsid w:val="00C972A0"/>
    <w:rsid w:val="00C9783E"/>
    <w:rsid w:val="00CA0B18"/>
    <w:rsid w:val="00CA10C6"/>
    <w:rsid w:val="00CA2D20"/>
    <w:rsid w:val="00CA39BF"/>
    <w:rsid w:val="00CA72F7"/>
    <w:rsid w:val="00CA7A08"/>
    <w:rsid w:val="00CB1C37"/>
    <w:rsid w:val="00CB24DB"/>
    <w:rsid w:val="00CB260D"/>
    <w:rsid w:val="00CB28A3"/>
    <w:rsid w:val="00CB45A8"/>
    <w:rsid w:val="00CB5F49"/>
    <w:rsid w:val="00CB7BF4"/>
    <w:rsid w:val="00CB7CFA"/>
    <w:rsid w:val="00CC19C4"/>
    <w:rsid w:val="00CC53AA"/>
    <w:rsid w:val="00CC62AB"/>
    <w:rsid w:val="00CD0A07"/>
    <w:rsid w:val="00CD1CCB"/>
    <w:rsid w:val="00CD2D24"/>
    <w:rsid w:val="00CD5585"/>
    <w:rsid w:val="00CE1B05"/>
    <w:rsid w:val="00CE2BFA"/>
    <w:rsid w:val="00CE2C41"/>
    <w:rsid w:val="00CE3B76"/>
    <w:rsid w:val="00CE5BA2"/>
    <w:rsid w:val="00CF0D91"/>
    <w:rsid w:val="00CF1E82"/>
    <w:rsid w:val="00CF3750"/>
    <w:rsid w:val="00CF4D0F"/>
    <w:rsid w:val="00CF6A4A"/>
    <w:rsid w:val="00CF6ADD"/>
    <w:rsid w:val="00D02A60"/>
    <w:rsid w:val="00D02C7B"/>
    <w:rsid w:val="00D05EB5"/>
    <w:rsid w:val="00D1023E"/>
    <w:rsid w:val="00D12769"/>
    <w:rsid w:val="00D12C9C"/>
    <w:rsid w:val="00D13A7C"/>
    <w:rsid w:val="00D15517"/>
    <w:rsid w:val="00D17F84"/>
    <w:rsid w:val="00D209FB"/>
    <w:rsid w:val="00D21513"/>
    <w:rsid w:val="00D22DA4"/>
    <w:rsid w:val="00D24BDE"/>
    <w:rsid w:val="00D26009"/>
    <w:rsid w:val="00D272A0"/>
    <w:rsid w:val="00D301FC"/>
    <w:rsid w:val="00D3197B"/>
    <w:rsid w:val="00D31F98"/>
    <w:rsid w:val="00D352B3"/>
    <w:rsid w:val="00D35E1C"/>
    <w:rsid w:val="00D41754"/>
    <w:rsid w:val="00D426A9"/>
    <w:rsid w:val="00D43ECF"/>
    <w:rsid w:val="00D447AB"/>
    <w:rsid w:val="00D44AA3"/>
    <w:rsid w:val="00D44FC9"/>
    <w:rsid w:val="00D47620"/>
    <w:rsid w:val="00D4787B"/>
    <w:rsid w:val="00D505BE"/>
    <w:rsid w:val="00D506C4"/>
    <w:rsid w:val="00D50A3E"/>
    <w:rsid w:val="00D51925"/>
    <w:rsid w:val="00D51BD4"/>
    <w:rsid w:val="00D53657"/>
    <w:rsid w:val="00D55134"/>
    <w:rsid w:val="00D566BE"/>
    <w:rsid w:val="00D61D97"/>
    <w:rsid w:val="00D62252"/>
    <w:rsid w:val="00D6506D"/>
    <w:rsid w:val="00D65869"/>
    <w:rsid w:val="00D67F6B"/>
    <w:rsid w:val="00D7253F"/>
    <w:rsid w:val="00D7457B"/>
    <w:rsid w:val="00D75B48"/>
    <w:rsid w:val="00D76E8E"/>
    <w:rsid w:val="00D77F17"/>
    <w:rsid w:val="00D806F9"/>
    <w:rsid w:val="00D81231"/>
    <w:rsid w:val="00D826B2"/>
    <w:rsid w:val="00D84899"/>
    <w:rsid w:val="00D8643C"/>
    <w:rsid w:val="00D86C62"/>
    <w:rsid w:val="00D9096E"/>
    <w:rsid w:val="00D924B0"/>
    <w:rsid w:val="00D940F1"/>
    <w:rsid w:val="00D970F1"/>
    <w:rsid w:val="00D97D54"/>
    <w:rsid w:val="00DA1521"/>
    <w:rsid w:val="00DA15A2"/>
    <w:rsid w:val="00DA1C46"/>
    <w:rsid w:val="00DA344E"/>
    <w:rsid w:val="00DA36B7"/>
    <w:rsid w:val="00DA3BF0"/>
    <w:rsid w:val="00DA4296"/>
    <w:rsid w:val="00DA5A67"/>
    <w:rsid w:val="00DA7838"/>
    <w:rsid w:val="00DB41B5"/>
    <w:rsid w:val="00DB4386"/>
    <w:rsid w:val="00DB54D6"/>
    <w:rsid w:val="00DB5AED"/>
    <w:rsid w:val="00DB715E"/>
    <w:rsid w:val="00DC071A"/>
    <w:rsid w:val="00DC0D1A"/>
    <w:rsid w:val="00DC12E0"/>
    <w:rsid w:val="00DC5BF0"/>
    <w:rsid w:val="00DC671D"/>
    <w:rsid w:val="00DD1800"/>
    <w:rsid w:val="00DD37D2"/>
    <w:rsid w:val="00DD3902"/>
    <w:rsid w:val="00DD55EF"/>
    <w:rsid w:val="00DD5BD5"/>
    <w:rsid w:val="00DD7900"/>
    <w:rsid w:val="00DE0EAE"/>
    <w:rsid w:val="00DE2365"/>
    <w:rsid w:val="00DE45C8"/>
    <w:rsid w:val="00DE6A8D"/>
    <w:rsid w:val="00DE719B"/>
    <w:rsid w:val="00DE7558"/>
    <w:rsid w:val="00DF1081"/>
    <w:rsid w:val="00DF2AC9"/>
    <w:rsid w:val="00DF3FE0"/>
    <w:rsid w:val="00DF6063"/>
    <w:rsid w:val="00DF6383"/>
    <w:rsid w:val="00DF6AE0"/>
    <w:rsid w:val="00E00986"/>
    <w:rsid w:val="00E05C01"/>
    <w:rsid w:val="00E05E68"/>
    <w:rsid w:val="00E06688"/>
    <w:rsid w:val="00E071DA"/>
    <w:rsid w:val="00E077F0"/>
    <w:rsid w:val="00E11B7D"/>
    <w:rsid w:val="00E11F07"/>
    <w:rsid w:val="00E1340A"/>
    <w:rsid w:val="00E136A0"/>
    <w:rsid w:val="00E1446A"/>
    <w:rsid w:val="00E168D9"/>
    <w:rsid w:val="00E2462E"/>
    <w:rsid w:val="00E26E2B"/>
    <w:rsid w:val="00E2707F"/>
    <w:rsid w:val="00E27661"/>
    <w:rsid w:val="00E3048E"/>
    <w:rsid w:val="00E30ACC"/>
    <w:rsid w:val="00E30C13"/>
    <w:rsid w:val="00E31DB4"/>
    <w:rsid w:val="00E3223C"/>
    <w:rsid w:val="00E324FB"/>
    <w:rsid w:val="00E3375B"/>
    <w:rsid w:val="00E3578F"/>
    <w:rsid w:val="00E36816"/>
    <w:rsid w:val="00E37BC2"/>
    <w:rsid w:val="00E41A42"/>
    <w:rsid w:val="00E46B82"/>
    <w:rsid w:val="00E51829"/>
    <w:rsid w:val="00E54D34"/>
    <w:rsid w:val="00E567F5"/>
    <w:rsid w:val="00E56E95"/>
    <w:rsid w:val="00E57A15"/>
    <w:rsid w:val="00E607BC"/>
    <w:rsid w:val="00E61A3D"/>
    <w:rsid w:val="00E627E0"/>
    <w:rsid w:val="00E63316"/>
    <w:rsid w:val="00E71F2D"/>
    <w:rsid w:val="00E71F8A"/>
    <w:rsid w:val="00E73126"/>
    <w:rsid w:val="00E73ECE"/>
    <w:rsid w:val="00E74995"/>
    <w:rsid w:val="00E75BFB"/>
    <w:rsid w:val="00E76841"/>
    <w:rsid w:val="00E76EB7"/>
    <w:rsid w:val="00E770A2"/>
    <w:rsid w:val="00E81D58"/>
    <w:rsid w:val="00E8337C"/>
    <w:rsid w:val="00E851C4"/>
    <w:rsid w:val="00E8592E"/>
    <w:rsid w:val="00E86469"/>
    <w:rsid w:val="00E86A58"/>
    <w:rsid w:val="00E86C9E"/>
    <w:rsid w:val="00E8742E"/>
    <w:rsid w:val="00E87C87"/>
    <w:rsid w:val="00E90A65"/>
    <w:rsid w:val="00E92C08"/>
    <w:rsid w:val="00E93A45"/>
    <w:rsid w:val="00E944CF"/>
    <w:rsid w:val="00E9570A"/>
    <w:rsid w:val="00E9701F"/>
    <w:rsid w:val="00EA0271"/>
    <w:rsid w:val="00EA10F4"/>
    <w:rsid w:val="00EA26A2"/>
    <w:rsid w:val="00EA2736"/>
    <w:rsid w:val="00EA54EC"/>
    <w:rsid w:val="00EA7253"/>
    <w:rsid w:val="00EA7282"/>
    <w:rsid w:val="00EA7AFC"/>
    <w:rsid w:val="00EB1BC2"/>
    <w:rsid w:val="00EB5135"/>
    <w:rsid w:val="00EB59A7"/>
    <w:rsid w:val="00EB66E3"/>
    <w:rsid w:val="00EC0DAB"/>
    <w:rsid w:val="00EC0F5D"/>
    <w:rsid w:val="00EC15C1"/>
    <w:rsid w:val="00EC22EF"/>
    <w:rsid w:val="00EC2CD0"/>
    <w:rsid w:val="00EC2DF9"/>
    <w:rsid w:val="00EC3AF7"/>
    <w:rsid w:val="00EC51DB"/>
    <w:rsid w:val="00EC61F1"/>
    <w:rsid w:val="00EC7459"/>
    <w:rsid w:val="00ED0590"/>
    <w:rsid w:val="00ED161C"/>
    <w:rsid w:val="00ED184C"/>
    <w:rsid w:val="00ED4309"/>
    <w:rsid w:val="00ED519E"/>
    <w:rsid w:val="00ED5324"/>
    <w:rsid w:val="00ED59A8"/>
    <w:rsid w:val="00ED6A8C"/>
    <w:rsid w:val="00EE282A"/>
    <w:rsid w:val="00EE2B7C"/>
    <w:rsid w:val="00EE45FC"/>
    <w:rsid w:val="00EE4BD1"/>
    <w:rsid w:val="00EE4F53"/>
    <w:rsid w:val="00EF02CF"/>
    <w:rsid w:val="00EF1605"/>
    <w:rsid w:val="00EF1F8C"/>
    <w:rsid w:val="00EF30A4"/>
    <w:rsid w:val="00EF388E"/>
    <w:rsid w:val="00EF4E62"/>
    <w:rsid w:val="00EF66CD"/>
    <w:rsid w:val="00EF6A95"/>
    <w:rsid w:val="00EF720B"/>
    <w:rsid w:val="00EF7C4C"/>
    <w:rsid w:val="00F026C1"/>
    <w:rsid w:val="00F03BA4"/>
    <w:rsid w:val="00F04DEB"/>
    <w:rsid w:val="00F04F9A"/>
    <w:rsid w:val="00F05381"/>
    <w:rsid w:val="00F05F13"/>
    <w:rsid w:val="00F079A6"/>
    <w:rsid w:val="00F12221"/>
    <w:rsid w:val="00F15192"/>
    <w:rsid w:val="00F179AD"/>
    <w:rsid w:val="00F20999"/>
    <w:rsid w:val="00F20A08"/>
    <w:rsid w:val="00F213D4"/>
    <w:rsid w:val="00F23285"/>
    <w:rsid w:val="00F24517"/>
    <w:rsid w:val="00F24524"/>
    <w:rsid w:val="00F27FAE"/>
    <w:rsid w:val="00F30675"/>
    <w:rsid w:val="00F3084A"/>
    <w:rsid w:val="00F31E59"/>
    <w:rsid w:val="00F32669"/>
    <w:rsid w:val="00F33107"/>
    <w:rsid w:val="00F366C0"/>
    <w:rsid w:val="00F36BD8"/>
    <w:rsid w:val="00F36D97"/>
    <w:rsid w:val="00F40BF0"/>
    <w:rsid w:val="00F43CB0"/>
    <w:rsid w:val="00F452B4"/>
    <w:rsid w:val="00F45D51"/>
    <w:rsid w:val="00F46036"/>
    <w:rsid w:val="00F46B6B"/>
    <w:rsid w:val="00F50A1D"/>
    <w:rsid w:val="00F512DC"/>
    <w:rsid w:val="00F51571"/>
    <w:rsid w:val="00F539C6"/>
    <w:rsid w:val="00F53A8B"/>
    <w:rsid w:val="00F53BE7"/>
    <w:rsid w:val="00F53D93"/>
    <w:rsid w:val="00F542F7"/>
    <w:rsid w:val="00F6218B"/>
    <w:rsid w:val="00F6236E"/>
    <w:rsid w:val="00F62F5D"/>
    <w:rsid w:val="00F63317"/>
    <w:rsid w:val="00F6485F"/>
    <w:rsid w:val="00F6584E"/>
    <w:rsid w:val="00F6642A"/>
    <w:rsid w:val="00F6742F"/>
    <w:rsid w:val="00F67D90"/>
    <w:rsid w:val="00F71CF3"/>
    <w:rsid w:val="00F723F1"/>
    <w:rsid w:val="00F73B62"/>
    <w:rsid w:val="00F813EE"/>
    <w:rsid w:val="00F8295A"/>
    <w:rsid w:val="00F8432E"/>
    <w:rsid w:val="00F858B9"/>
    <w:rsid w:val="00F86BA0"/>
    <w:rsid w:val="00F91F93"/>
    <w:rsid w:val="00FA0DE0"/>
    <w:rsid w:val="00FA0EEB"/>
    <w:rsid w:val="00FB38DF"/>
    <w:rsid w:val="00FB3C5E"/>
    <w:rsid w:val="00FB5DA5"/>
    <w:rsid w:val="00FB79E0"/>
    <w:rsid w:val="00FC0FB0"/>
    <w:rsid w:val="00FC246C"/>
    <w:rsid w:val="00FC4897"/>
    <w:rsid w:val="00FD36A8"/>
    <w:rsid w:val="00FD387D"/>
    <w:rsid w:val="00FD40DB"/>
    <w:rsid w:val="00FD4B11"/>
    <w:rsid w:val="00FD6FD1"/>
    <w:rsid w:val="00FD7923"/>
    <w:rsid w:val="00FD7BC8"/>
    <w:rsid w:val="00FD7DDB"/>
    <w:rsid w:val="00FE13C0"/>
    <w:rsid w:val="00FE6321"/>
    <w:rsid w:val="00FE6E32"/>
    <w:rsid w:val="00FE7CB4"/>
    <w:rsid w:val="00FE7FAA"/>
    <w:rsid w:val="00FF053B"/>
    <w:rsid w:val="00FF1017"/>
    <w:rsid w:val="00FF2BED"/>
    <w:rsid w:val="00FF5C3E"/>
    <w:rsid w:val="00FF6416"/>
    <w:rsid w:val="00FF66A3"/>
    <w:rsid w:val="00FF6E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1AF6ECCD-5620-4234-BA9E-057AB33D8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A77D7"/>
    <w:rPr>
      <w:sz w:val="24"/>
      <w:szCs w:val="24"/>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link w:val="Heading3Char"/>
    <w:qFormat/>
    <w:rsid w:val="0034544B"/>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qFormat/>
    <w:pPr>
      <w:jc w:val="both"/>
    </w:pPr>
    <w:rPr>
      <w:b/>
      <w:bCs/>
      <w:sz w:val="22"/>
      <w:szCs w:val="20"/>
    </w:rPr>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1"/>
      </w:numPr>
    </w:pPr>
    <w:rPr>
      <w:sz w:val="20"/>
      <w:szCs w:val="20"/>
    </w:rPr>
  </w:style>
  <w:style w:type="character" w:styleId="Strong">
    <w:name w:val="Strong"/>
    <w:qFormat/>
    <w:rsid w:val="008758B4"/>
    <w:rPr>
      <w:b/>
      <w:bCs/>
    </w:rPr>
  </w:style>
  <w:style w:type="paragraph" w:styleId="FootnoteText">
    <w:name w:val="footnote text"/>
    <w:basedOn w:val="Normal"/>
    <w:link w:val="FootnoteTextChar"/>
    <w:rsid w:val="00184144"/>
    <w:pPr>
      <w:spacing w:after="220"/>
    </w:pPr>
    <w:rPr>
      <w:sz w:val="20"/>
      <w:szCs w:val="20"/>
    </w:rPr>
  </w:style>
  <w:style w:type="character" w:styleId="FootnoteReference">
    <w:name w:val="footnote reference"/>
    <w:rsid w:val="00184144"/>
    <w:rPr>
      <w:vertAlign w:val="superscript"/>
    </w:rPr>
  </w:style>
  <w:style w:type="paragraph" w:styleId="ListNumber3">
    <w:name w:val="List Number 3"/>
    <w:basedOn w:val="Normal"/>
    <w:rsid w:val="0034544B"/>
    <w:pPr>
      <w:numPr>
        <w:numId w:val="2"/>
      </w:numPr>
    </w:pPr>
  </w:style>
  <w:style w:type="paragraph" w:styleId="ListBullet2">
    <w:name w:val="List Bullet 2"/>
    <w:basedOn w:val="Normal"/>
    <w:autoRedefine/>
    <w:rsid w:val="0034544B"/>
    <w:pPr>
      <w:numPr>
        <w:numId w:val="3"/>
      </w:numPr>
      <w:spacing w:after="220"/>
      <w:jc w:val="both"/>
    </w:pPr>
    <w:rPr>
      <w:i/>
      <w:color w:val="000000"/>
      <w:sz w:val="22"/>
      <w:szCs w:val="20"/>
    </w:rPr>
  </w:style>
  <w:style w:type="paragraph" w:styleId="ListNumber">
    <w:name w:val="List Number"/>
    <w:basedOn w:val="Normal"/>
    <w:rsid w:val="00452842"/>
    <w:pPr>
      <w:numPr>
        <w:numId w:val="4"/>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paragraph" w:styleId="BalloonText">
    <w:name w:val="Balloon Text"/>
    <w:basedOn w:val="Normal"/>
    <w:link w:val="BalloonTextChar"/>
    <w:semiHidden/>
    <w:unhideWhenUsed/>
    <w:rsid w:val="00901844"/>
    <w:rPr>
      <w:rFonts w:ascii="Segoe UI" w:hAnsi="Segoe UI" w:cs="Segoe UI"/>
      <w:sz w:val="18"/>
      <w:szCs w:val="18"/>
    </w:rPr>
  </w:style>
  <w:style w:type="character" w:customStyle="1" w:styleId="BalloonTextChar">
    <w:name w:val="Balloon Text Char"/>
    <w:basedOn w:val="DefaultParagraphFont"/>
    <w:link w:val="BalloonText"/>
    <w:semiHidden/>
    <w:rsid w:val="00901844"/>
    <w:rPr>
      <w:rFonts w:ascii="Segoe UI" w:hAnsi="Segoe UI" w:cs="Segoe UI"/>
      <w:sz w:val="18"/>
      <w:szCs w:val="18"/>
    </w:rPr>
  </w:style>
  <w:style w:type="character" w:customStyle="1" w:styleId="FootnoteTextChar">
    <w:name w:val="Footnote Text Char"/>
    <w:basedOn w:val="DefaultParagraphFont"/>
    <w:link w:val="FootnoteText"/>
    <w:rsid w:val="00CB45A8"/>
  </w:style>
  <w:style w:type="paragraph" w:styleId="Revision">
    <w:name w:val="Revision"/>
    <w:hidden/>
    <w:uiPriority w:val="99"/>
    <w:semiHidden/>
    <w:rsid w:val="00023329"/>
    <w:rPr>
      <w:sz w:val="24"/>
      <w:szCs w:val="24"/>
    </w:rPr>
  </w:style>
  <w:style w:type="character" w:styleId="CommentReference">
    <w:name w:val="annotation reference"/>
    <w:basedOn w:val="DefaultParagraphFont"/>
    <w:semiHidden/>
    <w:unhideWhenUsed/>
    <w:rsid w:val="00771A8B"/>
    <w:rPr>
      <w:sz w:val="16"/>
      <w:szCs w:val="16"/>
    </w:rPr>
  </w:style>
  <w:style w:type="paragraph" w:styleId="CommentText">
    <w:name w:val="annotation text"/>
    <w:basedOn w:val="Normal"/>
    <w:link w:val="CommentTextChar"/>
    <w:unhideWhenUsed/>
    <w:rsid w:val="00771A8B"/>
    <w:rPr>
      <w:sz w:val="20"/>
      <w:szCs w:val="20"/>
    </w:rPr>
  </w:style>
  <w:style w:type="character" w:customStyle="1" w:styleId="CommentTextChar">
    <w:name w:val="Comment Text Char"/>
    <w:basedOn w:val="DefaultParagraphFont"/>
    <w:link w:val="CommentText"/>
    <w:rsid w:val="00771A8B"/>
  </w:style>
  <w:style w:type="paragraph" w:styleId="CommentSubject">
    <w:name w:val="annotation subject"/>
    <w:basedOn w:val="CommentText"/>
    <w:next w:val="CommentText"/>
    <w:link w:val="CommentSubjectChar"/>
    <w:semiHidden/>
    <w:unhideWhenUsed/>
    <w:rsid w:val="00771A8B"/>
    <w:rPr>
      <w:b/>
      <w:bCs/>
    </w:rPr>
  </w:style>
  <w:style w:type="character" w:customStyle="1" w:styleId="CommentSubjectChar">
    <w:name w:val="Comment Subject Char"/>
    <w:basedOn w:val="CommentTextChar"/>
    <w:link w:val="CommentSubject"/>
    <w:semiHidden/>
    <w:rsid w:val="00771A8B"/>
    <w:rPr>
      <w:b/>
      <w:bCs/>
    </w:rPr>
  </w:style>
  <w:style w:type="paragraph" w:styleId="ListParagraph">
    <w:name w:val="List Paragraph"/>
    <w:basedOn w:val="Normal"/>
    <w:uiPriority w:val="34"/>
    <w:qFormat/>
    <w:rsid w:val="00361B4D"/>
    <w:pPr>
      <w:ind w:left="720"/>
      <w:contextualSpacing/>
    </w:pPr>
  </w:style>
  <w:style w:type="table" w:styleId="TableGrid">
    <w:name w:val="Table Grid"/>
    <w:basedOn w:val="TableNormal"/>
    <w:uiPriority w:val="39"/>
    <w:rsid w:val="005225C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Continued">
    <w:name w:val="List Continued"/>
    <w:basedOn w:val="Normal"/>
    <w:qFormat/>
    <w:rsid w:val="003B0119"/>
    <w:pPr>
      <w:numPr>
        <w:numId w:val="6"/>
      </w:numPr>
      <w:spacing w:after="220"/>
      <w:jc w:val="both"/>
    </w:pPr>
    <w:rPr>
      <w:rFonts w:ascii="Times" w:hAnsi="Times"/>
      <w:sz w:val="22"/>
      <w:szCs w:val="20"/>
    </w:rPr>
  </w:style>
  <w:style w:type="character" w:styleId="Mention">
    <w:name w:val="Mention"/>
    <w:basedOn w:val="DefaultParagraphFont"/>
    <w:uiPriority w:val="99"/>
    <w:unhideWhenUsed/>
    <w:rsid w:val="00374261"/>
    <w:rPr>
      <w:color w:val="2B579A"/>
      <w:shd w:val="clear" w:color="auto" w:fill="E1DFDD"/>
    </w:rPr>
  </w:style>
  <w:style w:type="character" w:customStyle="1" w:styleId="Heading3Char">
    <w:name w:val="Heading 3 Char"/>
    <w:basedOn w:val="DefaultParagraphFont"/>
    <w:link w:val="Heading3"/>
    <w:rsid w:val="00E9570A"/>
    <w:rPr>
      <w:rFonts w:ascii="Arial" w:hAnsi="Arial" w:cs="Arial"/>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5864318">
      <w:bodyDiv w:val="1"/>
      <w:marLeft w:val="0"/>
      <w:marRight w:val="0"/>
      <w:marTop w:val="0"/>
      <w:marBottom w:val="0"/>
      <w:divBdr>
        <w:top w:val="none" w:sz="0" w:space="0" w:color="auto"/>
        <w:left w:val="none" w:sz="0" w:space="0" w:color="auto"/>
        <w:bottom w:val="none" w:sz="0" w:space="0" w:color="auto"/>
        <w:right w:val="none" w:sz="0" w:space="0" w:color="auto"/>
      </w:divBdr>
    </w:div>
    <w:div w:id="786391965">
      <w:bodyDiv w:val="1"/>
      <w:marLeft w:val="0"/>
      <w:marRight w:val="0"/>
      <w:marTop w:val="0"/>
      <w:marBottom w:val="0"/>
      <w:divBdr>
        <w:top w:val="none" w:sz="0" w:space="0" w:color="auto"/>
        <w:left w:val="none" w:sz="0" w:space="0" w:color="auto"/>
        <w:bottom w:val="none" w:sz="0" w:space="0" w:color="auto"/>
        <w:right w:val="none" w:sz="0" w:space="0" w:color="auto"/>
      </w:divBdr>
    </w:div>
    <w:div w:id="944774261">
      <w:bodyDiv w:val="1"/>
      <w:marLeft w:val="0"/>
      <w:marRight w:val="0"/>
      <w:marTop w:val="0"/>
      <w:marBottom w:val="0"/>
      <w:divBdr>
        <w:top w:val="none" w:sz="0" w:space="0" w:color="auto"/>
        <w:left w:val="none" w:sz="0" w:space="0" w:color="auto"/>
        <w:bottom w:val="none" w:sz="0" w:space="0" w:color="auto"/>
        <w:right w:val="none" w:sz="0" w:space="0" w:color="auto"/>
      </w:divBdr>
    </w:div>
    <w:div w:id="996762618">
      <w:bodyDiv w:val="1"/>
      <w:marLeft w:val="0"/>
      <w:marRight w:val="0"/>
      <w:marTop w:val="0"/>
      <w:marBottom w:val="0"/>
      <w:divBdr>
        <w:top w:val="none" w:sz="0" w:space="0" w:color="auto"/>
        <w:left w:val="none" w:sz="0" w:space="0" w:color="auto"/>
        <w:bottom w:val="none" w:sz="0" w:space="0" w:color="auto"/>
        <w:right w:val="none" w:sz="0" w:space="0" w:color="auto"/>
      </w:divBdr>
    </w:div>
    <w:div w:id="2006131426">
      <w:bodyDiv w:val="1"/>
      <w:marLeft w:val="0"/>
      <w:marRight w:val="0"/>
      <w:marTop w:val="0"/>
      <w:marBottom w:val="0"/>
      <w:divBdr>
        <w:top w:val="none" w:sz="0" w:space="0" w:color="auto"/>
        <w:left w:val="none" w:sz="0" w:space="0" w:color="auto"/>
        <w:bottom w:val="none" w:sz="0" w:space="0" w:color="auto"/>
        <w:right w:val="none" w:sz="0" w:space="0" w:color="auto"/>
      </w:divBdr>
    </w:div>
    <w:div w:id="2020891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7fa5538e17377bc7e8e3cb95a9a425df">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6c14228483d172f371dbff59e3c486a6"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Complete</ProgressStatus>
  </documentManagement>
</p:properties>
</file>

<file path=customXml/itemProps1.xml><?xml version="1.0" encoding="utf-8"?>
<ds:datastoreItem xmlns:ds="http://schemas.openxmlformats.org/officeDocument/2006/customXml" ds:itemID="{577CC895-8678-45B4-B0F4-1A9EE011A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0E49C4-B8CB-4065-BF44-620D2914F5BE}">
  <ds:schemaRefs>
    <ds:schemaRef ds:uri="http://schemas.openxmlformats.org/officeDocument/2006/bibliography"/>
  </ds:schemaRefs>
</ds:datastoreItem>
</file>

<file path=customXml/itemProps3.xml><?xml version="1.0" encoding="utf-8"?>
<ds:datastoreItem xmlns:ds="http://schemas.openxmlformats.org/officeDocument/2006/customXml" ds:itemID="{64CDB0F9-A858-4571-9E99-EB66A22DE3EF}">
  <ds:schemaRefs>
    <ds:schemaRef ds:uri="http://schemas.microsoft.com/sharepoint/v3/contenttype/forms"/>
  </ds:schemaRefs>
</ds:datastoreItem>
</file>

<file path=customXml/itemProps4.xml><?xml version="1.0" encoding="utf-8"?>
<ds:datastoreItem xmlns:ds="http://schemas.openxmlformats.org/officeDocument/2006/customXml" ds:itemID="{EF809BC9-4822-4B33-9BF6-DA1F2471D72A}">
  <ds:schemaRefs>
    <ds:schemaRef ds:uri="http://schemas.microsoft.com/office/2006/metadata/properties"/>
    <ds:schemaRef ds:uri="http://schemas.microsoft.com/office/infopath/2007/PartnerControls"/>
    <ds:schemaRef ds:uri="3c9e15a3-223f-4584-afb1-1dbe0b3878fa"/>
    <ds:schemaRef ds:uri="dbd46520-c392-41b5-9f68-fe7486eefad7"/>
  </ds:schemaRefs>
</ds:datastoreItem>
</file>

<file path=docProps/app.xml><?xml version="1.0" encoding="utf-8"?>
<Properties xmlns="http://schemas.openxmlformats.org/officeDocument/2006/extended-properties" xmlns:vt="http://schemas.openxmlformats.org/officeDocument/2006/docPropsVTypes">
  <Template>Normal</Template>
  <TotalTime>4191</TotalTime>
  <Pages>10</Pages>
  <Words>4387</Words>
  <Characters>25268</Characters>
  <Application>Microsoft Office Word</Application>
  <DocSecurity>0</DocSecurity>
  <Lines>476</Lines>
  <Paragraphs>126</Paragraphs>
  <ScaleCrop>false</ScaleCrop>
  <HeadingPairs>
    <vt:vector size="2" baseType="variant">
      <vt:variant>
        <vt:lpstr>Title</vt:lpstr>
      </vt:variant>
      <vt:variant>
        <vt:i4>1</vt:i4>
      </vt:variant>
    </vt:vector>
  </HeadingPairs>
  <TitlesOfParts>
    <vt:vector size="1" baseType="lpstr">
      <vt:lpstr>Statutory Accounting Principles Working Group</vt:lpstr>
    </vt:vector>
  </TitlesOfParts>
  <Company>NAIC</Company>
  <LinksUpToDate>false</LinksUpToDate>
  <CharactersWithSpaces>29529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Marcotte, Robin</cp:lastModifiedBy>
  <cp:revision>625</cp:revision>
  <cp:lastPrinted>2025-11-24T17:36:00Z</cp:lastPrinted>
  <dcterms:created xsi:type="dcterms:W3CDTF">2024-02-06T19:19:00Z</dcterms:created>
  <dcterms:modified xsi:type="dcterms:W3CDTF">2025-11-24T17:37:00Z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y fmtid="{D5CDD505-2E9C-101B-9397-08002B2CF9AE}" pid="4" name="ProgressStatus">
    <vt:lpwstr>Complete</vt:lpwstr>
  </property>
  <property fmtid="{D5CDD505-2E9C-101B-9397-08002B2CF9AE}" pid="5" name="Test">
    <vt:filetime>2023-08-13T05:00:00Z</vt:filetime>
  </property>
  <property fmtid="{D5CDD505-2E9C-101B-9397-08002B2CF9AE}" pid="6" name="docLang">
    <vt:lpwstr>en</vt:lpwstr>
  </property>
</Properties>
</file>